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73247" w14:textId="149C84B1" w:rsidR="00542BA7" w:rsidRPr="0061210C" w:rsidRDefault="00B7290D" w:rsidP="00012535">
      <w:pPr>
        <w:pStyle w:val="Nagwek2"/>
        <w:rPr>
          <w:szCs w:val="24"/>
        </w:rPr>
      </w:pPr>
      <w:r w:rsidRPr="0061210C">
        <w:rPr>
          <w:szCs w:val="24"/>
        </w:rPr>
        <w:t>Istotne postanowienia umowy</w:t>
      </w:r>
    </w:p>
    <w:p w14:paraId="15FCB808" w14:textId="77777777" w:rsidR="00542BA7" w:rsidRPr="0061210C" w:rsidRDefault="00542BA7" w:rsidP="00012535">
      <w:pPr>
        <w:pStyle w:val="Nagwek2"/>
        <w:rPr>
          <w:szCs w:val="24"/>
        </w:rPr>
      </w:pPr>
    </w:p>
    <w:p w14:paraId="2205DF71" w14:textId="77777777" w:rsidR="00542BA7" w:rsidRPr="0061210C" w:rsidRDefault="00542BA7" w:rsidP="00012535">
      <w:pPr>
        <w:pStyle w:val="Nagwek2"/>
        <w:rPr>
          <w:szCs w:val="24"/>
        </w:rPr>
      </w:pPr>
    </w:p>
    <w:p w14:paraId="69C8DD43" w14:textId="77777777" w:rsidR="005A764A" w:rsidRPr="0061210C" w:rsidRDefault="005A764A" w:rsidP="005A764A">
      <w:pPr>
        <w:rPr>
          <w:sz w:val="24"/>
          <w:szCs w:val="24"/>
        </w:rPr>
      </w:pPr>
    </w:p>
    <w:p w14:paraId="2EE9DCBD" w14:textId="77777777" w:rsidR="00012535" w:rsidRPr="0061210C" w:rsidRDefault="00012535" w:rsidP="00012535">
      <w:pPr>
        <w:pStyle w:val="Nagwek2"/>
        <w:rPr>
          <w:szCs w:val="24"/>
        </w:rPr>
      </w:pPr>
    </w:p>
    <w:p w14:paraId="0CF77496" w14:textId="268B62E6" w:rsidR="00012535" w:rsidRPr="0061210C" w:rsidRDefault="00012535" w:rsidP="00012535">
      <w:pPr>
        <w:pStyle w:val="Nagwek2"/>
        <w:rPr>
          <w:szCs w:val="24"/>
        </w:rPr>
      </w:pPr>
      <w:r w:rsidRPr="0061210C">
        <w:rPr>
          <w:szCs w:val="24"/>
        </w:rPr>
        <w:t>UMOWA nr S. 20.</w:t>
      </w:r>
      <w:r w:rsidR="005A764A" w:rsidRPr="0061210C">
        <w:rPr>
          <w:szCs w:val="24"/>
        </w:rPr>
        <w:t xml:space="preserve">  </w:t>
      </w:r>
      <w:r w:rsidRPr="0061210C">
        <w:rPr>
          <w:szCs w:val="24"/>
        </w:rPr>
        <w:t xml:space="preserve">    .202</w:t>
      </w:r>
      <w:r w:rsidR="00B7290D" w:rsidRPr="0061210C">
        <w:rPr>
          <w:szCs w:val="24"/>
        </w:rPr>
        <w:t>5</w:t>
      </w:r>
    </w:p>
    <w:p w14:paraId="53F86D43" w14:textId="5902566B" w:rsidR="00012535" w:rsidRPr="0061210C" w:rsidRDefault="00012535" w:rsidP="00012535">
      <w:pPr>
        <w:jc w:val="center"/>
        <w:rPr>
          <w:sz w:val="24"/>
          <w:szCs w:val="24"/>
        </w:rPr>
      </w:pPr>
      <w:r w:rsidRPr="0061210C">
        <w:rPr>
          <w:sz w:val="24"/>
          <w:szCs w:val="24"/>
        </w:rPr>
        <w:t xml:space="preserve">zawarta bez stosowania ustawy z dnia 11 września 2019 r. </w:t>
      </w:r>
      <w:r w:rsidR="00865968" w:rsidRPr="0061210C">
        <w:rPr>
          <w:sz w:val="24"/>
          <w:szCs w:val="24"/>
        </w:rPr>
        <w:t>Prawo zamówień publicznych (tekst jedn. Dz. U. z 202</w:t>
      </w:r>
      <w:r w:rsidR="005E2F57" w:rsidRPr="0061210C">
        <w:rPr>
          <w:sz w:val="24"/>
          <w:szCs w:val="24"/>
        </w:rPr>
        <w:t>4</w:t>
      </w:r>
      <w:r w:rsidR="00865968" w:rsidRPr="0061210C">
        <w:rPr>
          <w:sz w:val="24"/>
          <w:szCs w:val="24"/>
        </w:rPr>
        <w:t>r., poz. 1</w:t>
      </w:r>
      <w:r w:rsidR="00B57560" w:rsidRPr="0061210C">
        <w:rPr>
          <w:sz w:val="24"/>
          <w:szCs w:val="24"/>
        </w:rPr>
        <w:t>320 ze zm.</w:t>
      </w:r>
      <w:r w:rsidR="00865968" w:rsidRPr="0061210C">
        <w:rPr>
          <w:sz w:val="24"/>
          <w:szCs w:val="24"/>
        </w:rPr>
        <w:t xml:space="preserve">) </w:t>
      </w:r>
    </w:p>
    <w:p w14:paraId="3B99572A" w14:textId="33FAF5E8" w:rsidR="00012535" w:rsidRPr="0061210C" w:rsidRDefault="00012535" w:rsidP="00012535">
      <w:pPr>
        <w:jc w:val="center"/>
        <w:rPr>
          <w:sz w:val="24"/>
          <w:szCs w:val="24"/>
        </w:rPr>
      </w:pPr>
      <w:r w:rsidRPr="0061210C">
        <w:rPr>
          <w:sz w:val="24"/>
          <w:szCs w:val="24"/>
        </w:rPr>
        <w:t xml:space="preserve">– na podstawie art. 2 ust. 1 pkt. 1 tejże ustawy  </w:t>
      </w:r>
    </w:p>
    <w:p w14:paraId="3DB89DFF" w14:textId="77777777" w:rsidR="0079004E" w:rsidRPr="0061210C" w:rsidRDefault="0079004E" w:rsidP="00012535">
      <w:pPr>
        <w:jc w:val="center"/>
        <w:rPr>
          <w:sz w:val="24"/>
          <w:szCs w:val="24"/>
        </w:rPr>
      </w:pPr>
    </w:p>
    <w:p w14:paraId="61166F32" w14:textId="77777777" w:rsidR="00012535" w:rsidRPr="0061210C" w:rsidRDefault="00012535" w:rsidP="00012535">
      <w:pPr>
        <w:jc w:val="center"/>
        <w:rPr>
          <w:sz w:val="24"/>
          <w:szCs w:val="24"/>
        </w:rPr>
      </w:pPr>
    </w:p>
    <w:p w14:paraId="397D0897" w14:textId="5AA65AB8" w:rsidR="00012535" w:rsidRPr="0061210C" w:rsidRDefault="00012535" w:rsidP="00012535">
      <w:pPr>
        <w:jc w:val="both"/>
        <w:rPr>
          <w:sz w:val="24"/>
          <w:szCs w:val="24"/>
        </w:rPr>
      </w:pPr>
      <w:r w:rsidRPr="0061210C">
        <w:rPr>
          <w:sz w:val="24"/>
          <w:szCs w:val="24"/>
        </w:rPr>
        <w:t>zawarta dnia…</w:t>
      </w:r>
      <w:r w:rsidR="004774D6" w:rsidRPr="0061210C">
        <w:rPr>
          <w:sz w:val="24"/>
          <w:szCs w:val="24"/>
        </w:rPr>
        <w:t>..</w:t>
      </w:r>
      <w:r w:rsidRPr="0061210C">
        <w:rPr>
          <w:sz w:val="24"/>
          <w:szCs w:val="24"/>
        </w:rPr>
        <w:t>………..  w Piasku  pomiędzy:</w:t>
      </w:r>
    </w:p>
    <w:p w14:paraId="0CBF6B64" w14:textId="77777777" w:rsidR="00012535" w:rsidRPr="0061210C" w:rsidRDefault="00012535" w:rsidP="00012535">
      <w:pPr>
        <w:jc w:val="both"/>
        <w:rPr>
          <w:color w:val="FF6600"/>
          <w:sz w:val="24"/>
          <w:szCs w:val="24"/>
        </w:rPr>
      </w:pPr>
      <w:r w:rsidRPr="0061210C">
        <w:rPr>
          <w:sz w:val="24"/>
          <w:szCs w:val="24"/>
        </w:rPr>
        <w:t>Skarbem Państwa - Państwowym Gospodarstwem Leśnym  „Lasy Państwowe” Nadleśnictwem Kobiór 43-211 Piasek  ul. Katowicka 141, NIP 646-032-68-29, reprezentowanym przez :</w:t>
      </w:r>
    </w:p>
    <w:p w14:paraId="26878956" w14:textId="0339D0FF" w:rsidR="00012535" w:rsidRPr="0061210C" w:rsidRDefault="00012535" w:rsidP="00012535">
      <w:pPr>
        <w:jc w:val="both"/>
        <w:rPr>
          <w:sz w:val="24"/>
          <w:szCs w:val="24"/>
        </w:rPr>
      </w:pPr>
      <w:r w:rsidRPr="0061210C">
        <w:rPr>
          <w:sz w:val="24"/>
          <w:szCs w:val="24"/>
        </w:rPr>
        <w:t>–</w:t>
      </w:r>
      <w:r w:rsidR="005A764A" w:rsidRPr="0061210C">
        <w:rPr>
          <w:sz w:val="24"/>
          <w:szCs w:val="24"/>
        </w:rPr>
        <w:t xml:space="preserve">    </w:t>
      </w:r>
      <w:r w:rsidR="000C4298" w:rsidRPr="0061210C">
        <w:rPr>
          <w:sz w:val="24"/>
          <w:szCs w:val="24"/>
        </w:rPr>
        <w:t xml:space="preserve">Zbigniewa Ryś </w:t>
      </w:r>
      <w:r w:rsidR="005A764A" w:rsidRPr="0061210C">
        <w:rPr>
          <w:sz w:val="24"/>
          <w:szCs w:val="24"/>
        </w:rPr>
        <w:t xml:space="preserve">   </w:t>
      </w:r>
      <w:r w:rsidR="00AB5A81" w:rsidRPr="0061210C">
        <w:rPr>
          <w:sz w:val="24"/>
          <w:szCs w:val="24"/>
        </w:rPr>
        <w:t>-</w:t>
      </w:r>
      <w:r w:rsidRPr="0061210C">
        <w:rPr>
          <w:sz w:val="24"/>
          <w:szCs w:val="24"/>
        </w:rPr>
        <w:t xml:space="preserve"> </w:t>
      </w:r>
      <w:r w:rsidR="000C4298" w:rsidRPr="0061210C">
        <w:rPr>
          <w:sz w:val="24"/>
          <w:szCs w:val="24"/>
        </w:rPr>
        <w:t xml:space="preserve">p.o. </w:t>
      </w:r>
      <w:r w:rsidRPr="0061210C">
        <w:rPr>
          <w:sz w:val="24"/>
          <w:szCs w:val="24"/>
        </w:rPr>
        <w:t>Nadleśniczego</w:t>
      </w:r>
    </w:p>
    <w:p w14:paraId="38AC6FF3" w14:textId="77777777" w:rsidR="00012535" w:rsidRPr="0061210C" w:rsidRDefault="00012535" w:rsidP="00012535">
      <w:pPr>
        <w:jc w:val="both"/>
        <w:rPr>
          <w:color w:val="000000"/>
          <w:sz w:val="24"/>
          <w:szCs w:val="24"/>
        </w:rPr>
      </w:pPr>
      <w:r w:rsidRPr="0061210C">
        <w:rPr>
          <w:color w:val="000000"/>
          <w:sz w:val="24"/>
          <w:szCs w:val="24"/>
        </w:rPr>
        <w:t xml:space="preserve">zwanym w dalszej części umowy </w:t>
      </w:r>
      <w:r w:rsidRPr="0061210C">
        <w:rPr>
          <w:b/>
          <w:color w:val="000000"/>
          <w:sz w:val="24"/>
          <w:szCs w:val="24"/>
        </w:rPr>
        <w:t>Zleceniodawcą</w:t>
      </w:r>
      <w:r w:rsidRPr="0061210C">
        <w:rPr>
          <w:color w:val="000000"/>
          <w:sz w:val="24"/>
          <w:szCs w:val="24"/>
        </w:rPr>
        <w:t>, a</w:t>
      </w:r>
    </w:p>
    <w:p w14:paraId="4A4F9099" w14:textId="77777777" w:rsidR="00012535" w:rsidRPr="0061210C" w:rsidRDefault="00012535" w:rsidP="00012535">
      <w:pPr>
        <w:jc w:val="both"/>
        <w:rPr>
          <w:color w:val="000000"/>
          <w:sz w:val="24"/>
          <w:szCs w:val="24"/>
        </w:rPr>
      </w:pPr>
    </w:p>
    <w:p w14:paraId="4C575CF1" w14:textId="4F97FC6D" w:rsidR="00012535" w:rsidRPr="0061210C" w:rsidRDefault="00B7290D" w:rsidP="00012535">
      <w:pPr>
        <w:jc w:val="both"/>
        <w:rPr>
          <w:b/>
          <w:sz w:val="24"/>
          <w:szCs w:val="24"/>
        </w:rPr>
      </w:pPr>
      <w:r w:rsidRPr="0061210C">
        <w:rPr>
          <w:sz w:val="24"/>
          <w:szCs w:val="24"/>
        </w:rPr>
        <w:t>…………………..</w:t>
      </w:r>
      <w:r w:rsidR="000C4298" w:rsidRPr="0061210C">
        <w:rPr>
          <w:sz w:val="24"/>
          <w:szCs w:val="24"/>
        </w:rPr>
        <w:t>prowadzącym działalność pod nazwą</w:t>
      </w:r>
      <w:r w:rsidR="00B57560" w:rsidRPr="0061210C">
        <w:rPr>
          <w:sz w:val="24"/>
          <w:szCs w:val="24"/>
        </w:rPr>
        <w:t xml:space="preserve"> </w:t>
      </w:r>
      <w:r w:rsidRPr="0061210C">
        <w:rPr>
          <w:sz w:val="24"/>
          <w:szCs w:val="24"/>
        </w:rPr>
        <w:t>…………………</w:t>
      </w:r>
      <w:r w:rsidR="000C4298" w:rsidRPr="0061210C">
        <w:rPr>
          <w:sz w:val="24"/>
          <w:szCs w:val="24"/>
        </w:rPr>
        <w:t xml:space="preserve"> NIP </w:t>
      </w:r>
      <w:r w:rsidRPr="0061210C">
        <w:rPr>
          <w:sz w:val="24"/>
          <w:szCs w:val="24"/>
        </w:rPr>
        <w:t>……………</w:t>
      </w:r>
      <w:r w:rsidR="000C4298" w:rsidRPr="0061210C">
        <w:rPr>
          <w:sz w:val="24"/>
          <w:szCs w:val="24"/>
        </w:rPr>
        <w:t xml:space="preserve">REGON </w:t>
      </w:r>
      <w:r w:rsidRPr="0061210C">
        <w:rPr>
          <w:sz w:val="24"/>
          <w:szCs w:val="24"/>
        </w:rPr>
        <w:t>………………..</w:t>
      </w:r>
      <w:r w:rsidR="00012535" w:rsidRPr="0061210C">
        <w:rPr>
          <w:sz w:val="24"/>
          <w:szCs w:val="24"/>
        </w:rPr>
        <w:t xml:space="preserve">zwanym w dalszej części  umowy  </w:t>
      </w:r>
      <w:r w:rsidR="00012535" w:rsidRPr="0061210C">
        <w:rPr>
          <w:b/>
          <w:sz w:val="24"/>
          <w:szCs w:val="24"/>
        </w:rPr>
        <w:t>Zleceniobiorcą</w:t>
      </w:r>
    </w:p>
    <w:p w14:paraId="220F40A0" w14:textId="0B86969B" w:rsidR="00A53DAC" w:rsidRPr="0061210C" w:rsidRDefault="00A53DAC" w:rsidP="00012535">
      <w:pPr>
        <w:jc w:val="both"/>
        <w:rPr>
          <w:bCs/>
          <w:sz w:val="24"/>
          <w:szCs w:val="24"/>
        </w:rPr>
      </w:pPr>
      <w:r w:rsidRPr="0061210C">
        <w:rPr>
          <w:bCs/>
          <w:sz w:val="24"/>
          <w:szCs w:val="24"/>
        </w:rPr>
        <w:t>każde z osobna zwane „Strona”, łącznie zwani „Stronami”</w:t>
      </w:r>
    </w:p>
    <w:p w14:paraId="178AD683" w14:textId="77777777" w:rsidR="00012535" w:rsidRPr="0061210C" w:rsidRDefault="00012535" w:rsidP="00012535">
      <w:pPr>
        <w:rPr>
          <w:sz w:val="24"/>
          <w:szCs w:val="24"/>
        </w:rPr>
      </w:pPr>
    </w:p>
    <w:p w14:paraId="445412C4" w14:textId="77777777" w:rsidR="00012535" w:rsidRPr="0061210C" w:rsidRDefault="00012535" w:rsidP="00012535">
      <w:pPr>
        <w:rPr>
          <w:sz w:val="24"/>
          <w:szCs w:val="24"/>
        </w:rPr>
      </w:pPr>
    </w:p>
    <w:p w14:paraId="6860C55D" w14:textId="77777777" w:rsidR="00012535" w:rsidRPr="0061210C" w:rsidRDefault="00012535" w:rsidP="00012535">
      <w:pPr>
        <w:jc w:val="center"/>
        <w:rPr>
          <w:color w:val="000000"/>
          <w:sz w:val="24"/>
          <w:szCs w:val="24"/>
        </w:rPr>
      </w:pPr>
      <w:r w:rsidRPr="0061210C">
        <w:rPr>
          <w:color w:val="000000"/>
          <w:sz w:val="24"/>
          <w:szCs w:val="24"/>
        </w:rPr>
        <w:t>§ 1.</w:t>
      </w:r>
    </w:p>
    <w:p w14:paraId="63806AA8" w14:textId="77777777" w:rsidR="00012535" w:rsidRPr="0061210C" w:rsidRDefault="00012535" w:rsidP="00012535">
      <w:pPr>
        <w:jc w:val="center"/>
        <w:rPr>
          <w:color w:val="000000"/>
          <w:sz w:val="24"/>
          <w:szCs w:val="24"/>
        </w:rPr>
      </w:pPr>
    </w:p>
    <w:p w14:paraId="4CD69425" w14:textId="267027D3" w:rsidR="00E003BF" w:rsidRPr="0061210C" w:rsidRDefault="00865968" w:rsidP="00E003BF">
      <w:pPr>
        <w:jc w:val="both"/>
        <w:rPr>
          <w:color w:val="000000"/>
          <w:sz w:val="24"/>
          <w:szCs w:val="24"/>
        </w:rPr>
      </w:pPr>
      <w:r w:rsidRPr="0061210C">
        <w:rPr>
          <w:color w:val="000000"/>
          <w:sz w:val="24"/>
          <w:szCs w:val="24"/>
        </w:rPr>
        <w:t xml:space="preserve">Zleceniodawca </w:t>
      </w:r>
      <w:r w:rsidR="00012535" w:rsidRPr="0061210C">
        <w:rPr>
          <w:color w:val="000000"/>
          <w:sz w:val="24"/>
          <w:szCs w:val="24"/>
        </w:rPr>
        <w:t xml:space="preserve">powierza, a </w:t>
      </w:r>
      <w:r w:rsidRPr="0061210C">
        <w:rPr>
          <w:color w:val="000000"/>
          <w:sz w:val="24"/>
          <w:szCs w:val="24"/>
        </w:rPr>
        <w:t xml:space="preserve">Zleceniobiorca </w:t>
      </w:r>
      <w:r w:rsidR="00012535" w:rsidRPr="0061210C">
        <w:rPr>
          <w:color w:val="000000"/>
          <w:sz w:val="24"/>
          <w:szCs w:val="24"/>
        </w:rPr>
        <w:t xml:space="preserve">zobowiązuje się do </w:t>
      </w:r>
      <w:r w:rsidR="00D27119" w:rsidRPr="0061210C">
        <w:rPr>
          <w:color w:val="000000"/>
          <w:sz w:val="24"/>
          <w:szCs w:val="24"/>
        </w:rPr>
        <w:t xml:space="preserve"> wykonania</w:t>
      </w:r>
      <w:bookmarkStart w:id="0" w:name="_Hlk198644596"/>
      <w:bookmarkStart w:id="1" w:name="_Hlk198645387"/>
      <w:bookmarkStart w:id="2" w:name="_Hlk139886752"/>
      <w:r w:rsidR="00E003BF" w:rsidRPr="0061210C">
        <w:rPr>
          <w:color w:val="000000"/>
          <w:sz w:val="24"/>
          <w:szCs w:val="24"/>
        </w:rPr>
        <w:t xml:space="preserve"> </w:t>
      </w:r>
      <w:r w:rsidR="00E003BF" w:rsidRPr="0061210C">
        <w:rPr>
          <w:b/>
          <w:bCs/>
          <w:sz w:val="24"/>
          <w:szCs w:val="24"/>
        </w:rPr>
        <w:t xml:space="preserve"> </w:t>
      </w:r>
      <w:bookmarkEnd w:id="0"/>
      <w:r w:rsidR="00E003BF" w:rsidRPr="0061210C">
        <w:rPr>
          <w:b/>
          <w:bCs/>
          <w:sz w:val="24"/>
          <w:szCs w:val="24"/>
        </w:rPr>
        <w:t>elementów modernizacji ścieżki edukacyjnej „W Krainie pszczyńskiego Żubra” przy ośrodku  Hodowli Żubra i Edukacji Leśnej w Jankowicach obejmujące( wg. wyników)</w:t>
      </w:r>
      <w:r w:rsidR="00F004F1">
        <w:rPr>
          <w:b/>
          <w:bCs/>
          <w:sz w:val="24"/>
          <w:szCs w:val="24"/>
        </w:rPr>
        <w:t>:</w:t>
      </w:r>
      <w:del w:id="3" w:author="Karolina Baron" w:date="2025-09-30T14:22:00Z" w16du:dateUtc="2025-09-30T12:22:00Z">
        <w:r w:rsidR="00E003BF" w:rsidRPr="0061210C" w:rsidDel="00F004F1">
          <w:rPr>
            <w:b/>
            <w:bCs/>
            <w:sz w:val="24"/>
            <w:szCs w:val="24"/>
          </w:rPr>
          <w:delText xml:space="preserve"> </w:delText>
        </w:r>
      </w:del>
    </w:p>
    <w:p w14:paraId="5EFE2C6D" w14:textId="77777777" w:rsidR="00E003BF" w:rsidRPr="0061210C" w:rsidRDefault="00E003BF" w:rsidP="00E003BF">
      <w:pPr>
        <w:jc w:val="both"/>
        <w:rPr>
          <w:b/>
          <w:bCs/>
          <w:sz w:val="24"/>
          <w:szCs w:val="24"/>
        </w:rPr>
      </w:pPr>
    </w:p>
    <w:p w14:paraId="57FB3B65" w14:textId="77777777" w:rsidR="00E003BF" w:rsidRPr="0061210C" w:rsidRDefault="00E003BF" w:rsidP="00E003BF">
      <w:pPr>
        <w:jc w:val="center"/>
        <w:rPr>
          <w:b/>
          <w:bCs/>
          <w:sz w:val="24"/>
          <w:szCs w:val="24"/>
        </w:rPr>
      </w:pPr>
      <w:r w:rsidRPr="0061210C">
        <w:rPr>
          <w:b/>
          <w:bCs/>
          <w:sz w:val="24"/>
          <w:szCs w:val="24"/>
        </w:rPr>
        <w:t xml:space="preserve"> </w:t>
      </w:r>
    </w:p>
    <w:p w14:paraId="5C227DD0" w14:textId="77777777" w:rsidR="00E003BF" w:rsidRPr="0061210C" w:rsidRDefault="00E003BF" w:rsidP="00E003BF">
      <w:pPr>
        <w:pStyle w:val="Akapitzlist"/>
        <w:numPr>
          <w:ilvl w:val="0"/>
          <w:numId w:val="8"/>
        </w:numPr>
        <w:jc w:val="both"/>
        <w:rPr>
          <w:b/>
          <w:bCs/>
          <w:sz w:val="24"/>
          <w:szCs w:val="24"/>
        </w:rPr>
      </w:pPr>
      <w:r w:rsidRPr="0061210C">
        <w:rPr>
          <w:b/>
          <w:bCs/>
          <w:sz w:val="24"/>
          <w:szCs w:val="24"/>
        </w:rPr>
        <w:t xml:space="preserve">Wykonanie </w:t>
      </w:r>
      <w:proofErr w:type="spellStart"/>
      <w:r w:rsidRPr="0061210C">
        <w:rPr>
          <w:b/>
          <w:bCs/>
          <w:sz w:val="24"/>
          <w:szCs w:val="24"/>
        </w:rPr>
        <w:t>nasadzeń</w:t>
      </w:r>
      <w:proofErr w:type="spellEnd"/>
      <w:r w:rsidRPr="0061210C">
        <w:rPr>
          <w:b/>
          <w:bCs/>
          <w:sz w:val="24"/>
          <w:szCs w:val="24"/>
        </w:rPr>
        <w:t xml:space="preserve">- utworzenie  </w:t>
      </w:r>
      <w:proofErr w:type="spellStart"/>
      <w:r w:rsidRPr="0061210C">
        <w:rPr>
          <w:b/>
          <w:bCs/>
          <w:sz w:val="24"/>
          <w:szCs w:val="24"/>
        </w:rPr>
        <w:t>zmiennowilgotnej</w:t>
      </w:r>
      <w:proofErr w:type="spellEnd"/>
      <w:r w:rsidRPr="0061210C">
        <w:rPr>
          <w:b/>
          <w:bCs/>
          <w:sz w:val="24"/>
          <w:szCs w:val="24"/>
        </w:rPr>
        <w:t xml:space="preserve"> łąki </w:t>
      </w:r>
      <w:proofErr w:type="spellStart"/>
      <w:r w:rsidRPr="0061210C">
        <w:rPr>
          <w:b/>
          <w:bCs/>
          <w:sz w:val="24"/>
          <w:szCs w:val="24"/>
        </w:rPr>
        <w:t>trzęślicowej</w:t>
      </w:r>
      <w:proofErr w:type="spellEnd"/>
      <w:r w:rsidRPr="0061210C">
        <w:rPr>
          <w:b/>
          <w:bCs/>
          <w:sz w:val="24"/>
          <w:szCs w:val="24"/>
        </w:rPr>
        <w:t xml:space="preserve"> </w:t>
      </w:r>
    </w:p>
    <w:p w14:paraId="32417286" w14:textId="77777777" w:rsidR="00E003BF" w:rsidRPr="0061210C" w:rsidRDefault="00E003BF" w:rsidP="00E003BF">
      <w:pPr>
        <w:pStyle w:val="Akapitzlist"/>
        <w:jc w:val="both"/>
        <w:rPr>
          <w:b/>
          <w:bCs/>
          <w:sz w:val="24"/>
          <w:szCs w:val="24"/>
        </w:rPr>
      </w:pPr>
    </w:p>
    <w:p w14:paraId="13D34FFB" w14:textId="77777777" w:rsidR="00E003BF" w:rsidRPr="0061210C" w:rsidRDefault="00E003BF" w:rsidP="00E003BF">
      <w:pPr>
        <w:pStyle w:val="Akapitzlist"/>
        <w:numPr>
          <w:ilvl w:val="0"/>
          <w:numId w:val="8"/>
        </w:numPr>
        <w:jc w:val="both"/>
        <w:rPr>
          <w:b/>
          <w:bCs/>
          <w:sz w:val="24"/>
          <w:szCs w:val="24"/>
        </w:rPr>
      </w:pPr>
      <w:r w:rsidRPr="0061210C">
        <w:rPr>
          <w:b/>
          <w:bCs/>
          <w:sz w:val="24"/>
          <w:szCs w:val="24"/>
        </w:rPr>
        <w:t xml:space="preserve">Wykonanie nasadzeń – utworzenie przegród dźwiękowych </w:t>
      </w:r>
    </w:p>
    <w:p w14:paraId="77FF16C3" w14:textId="77777777" w:rsidR="00E003BF" w:rsidRPr="0061210C" w:rsidRDefault="00E003BF" w:rsidP="00E003BF">
      <w:pPr>
        <w:jc w:val="both"/>
        <w:rPr>
          <w:b/>
          <w:bCs/>
          <w:sz w:val="24"/>
          <w:szCs w:val="24"/>
        </w:rPr>
      </w:pPr>
    </w:p>
    <w:p w14:paraId="10192716" w14:textId="77777777" w:rsidR="00E003BF" w:rsidRPr="0061210C" w:rsidRDefault="00E003BF" w:rsidP="00E003BF">
      <w:pPr>
        <w:pStyle w:val="Akapitzlist"/>
        <w:numPr>
          <w:ilvl w:val="0"/>
          <w:numId w:val="8"/>
        </w:numPr>
        <w:jc w:val="both"/>
        <w:rPr>
          <w:b/>
          <w:bCs/>
          <w:sz w:val="24"/>
          <w:szCs w:val="24"/>
        </w:rPr>
      </w:pPr>
      <w:r w:rsidRPr="0061210C">
        <w:rPr>
          <w:b/>
          <w:bCs/>
          <w:sz w:val="24"/>
          <w:szCs w:val="24"/>
        </w:rPr>
        <w:t xml:space="preserve">Wykonanie bagniska  ( oczka wodnego) wraz z </w:t>
      </w:r>
      <w:proofErr w:type="spellStart"/>
      <w:r w:rsidRPr="0061210C">
        <w:rPr>
          <w:b/>
          <w:bCs/>
          <w:sz w:val="24"/>
          <w:szCs w:val="24"/>
        </w:rPr>
        <w:t>nasadzeniami</w:t>
      </w:r>
      <w:proofErr w:type="spellEnd"/>
      <w:r w:rsidRPr="0061210C">
        <w:rPr>
          <w:b/>
          <w:bCs/>
          <w:sz w:val="24"/>
          <w:szCs w:val="24"/>
        </w:rPr>
        <w:t xml:space="preserve"> roślin </w:t>
      </w:r>
    </w:p>
    <w:p w14:paraId="2FFD2E5E" w14:textId="77777777" w:rsidR="00E003BF" w:rsidRPr="0061210C" w:rsidRDefault="00E003BF" w:rsidP="00E003BF">
      <w:pPr>
        <w:jc w:val="both"/>
        <w:rPr>
          <w:b/>
          <w:bCs/>
          <w:sz w:val="24"/>
          <w:szCs w:val="24"/>
        </w:rPr>
      </w:pPr>
    </w:p>
    <w:p w14:paraId="1EE8888B" w14:textId="77777777" w:rsidR="00E003BF" w:rsidRPr="0061210C" w:rsidRDefault="00E003BF" w:rsidP="00E003BF">
      <w:pPr>
        <w:rPr>
          <w:sz w:val="24"/>
          <w:szCs w:val="24"/>
        </w:rPr>
      </w:pPr>
      <w:bookmarkStart w:id="4" w:name="_Hlk198645310"/>
      <w:bookmarkEnd w:id="1"/>
      <w:bookmarkEnd w:id="2"/>
    </w:p>
    <w:bookmarkEnd w:id="4"/>
    <w:p w14:paraId="210359AC" w14:textId="6A265171" w:rsidR="00B7290D" w:rsidRPr="0061210C" w:rsidRDefault="00E003BF" w:rsidP="00B7290D">
      <w:pPr>
        <w:jc w:val="both"/>
        <w:rPr>
          <w:color w:val="000000"/>
          <w:sz w:val="24"/>
          <w:szCs w:val="24"/>
        </w:rPr>
      </w:pPr>
      <w:r w:rsidRPr="0061210C">
        <w:rPr>
          <w:sz w:val="24"/>
          <w:szCs w:val="24"/>
        </w:rPr>
        <w:t>zgodnie z  projektem  - stanowiącym załącznik nr 1 i 2 do niniejszego zaproszenia</w:t>
      </w:r>
      <w:r w:rsidRPr="0061210C">
        <w:rPr>
          <w:color w:val="000000"/>
          <w:sz w:val="24"/>
          <w:szCs w:val="24"/>
        </w:rPr>
        <w:t xml:space="preserve"> </w:t>
      </w:r>
      <w:r w:rsidR="00B7290D" w:rsidRPr="0061210C">
        <w:rPr>
          <w:sz w:val="24"/>
          <w:szCs w:val="24"/>
        </w:rPr>
        <w:t>i ofertą stanowiącą zał</w:t>
      </w:r>
      <w:r w:rsidR="002E4E38" w:rsidRPr="0061210C">
        <w:rPr>
          <w:sz w:val="24"/>
          <w:szCs w:val="24"/>
        </w:rPr>
        <w:t>ą</w:t>
      </w:r>
      <w:r w:rsidR="00B7290D" w:rsidRPr="0061210C">
        <w:rPr>
          <w:sz w:val="24"/>
          <w:szCs w:val="24"/>
        </w:rPr>
        <w:t xml:space="preserve">cznik nr </w:t>
      </w:r>
      <w:r w:rsidR="00E5117F">
        <w:rPr>
          <w:sz w:val="24"/>
          <w:szCs w:val="24"/>
        </w:rPr>
        <w:t>3</w:t>
      </w:r>
      <w:r w:rsidR="00B7290D" w:rsidRPr="0061210C">
        <w:rPr>
          <w:sz w:val="24"/>
          <w:szCs w:val="24"/>
        </w:rPr>
        <w:t xml:space="preserve"> do niniejsze</w:t>
      </w:r>
      <w:r w:rsidR="002E4E38" w:rsidRPr="0061210C">
        <w:rPr>
          <w:sz w:val="24"/>
          <w:szCs w:val="24"/>
        </w:rPr>
        <w:t xml:space="preserve">j umowy </w:t>
      </w:r>
    </w:p>
    <w:p w14:paraId="3A57923A" w14:textId="77777777" w:rsidR="00D27119" w:rsidRPr="002E4E38" w:rsidRDefault="00D27119" w:rsidP="00D27119">
      <w:pPr>
        <w:rPr>
          <w:sz w:val="24"/>
          <w:szCs w:val="24"/>
        </w:rPr>
      </w:pPr>
    </w:p>
    <w:p w14:paraId="387763F1" w14:textId="77777777" w:rsidR="00D27119" w:rsidRPr="002E4E38" w:rsidRDefault="00D27119" w:rsidP="00D27119">
      <w:pPr>
        <w:rPr>
          <w:sz w:val="24"/>
          <w:szCs w:val="24"/>
        </w:rPr>
      </w:pPr>
    </w:p>
    <w:p w14:paraId="24C0591A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color w:val="000000"/>
          <w:sz w:val="24"/>
          <w:szCs w:val="24"/>
        </w:rPr>
      </w:pPr>
    </w:p>
    <w:p w14:paraId="02270C1F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color w:val="000000"/>
          <w:sz w:val="24"/>
          <w:szCs w:val="24"/>
        </w:rPr>
      </w:pPr>
    </w:p>
    <w:p w14:paraId="2F08B44A" w14:textId="77777777" w:rsidR="00012535" w:rsidRPr="002E4E38" w:rsidRDefault="00012535" w:rsidP="00012535">
      <w:pPr>
        <w:jc w:val="center"/>
        <w:rPr>
          <w:color w:val="000000"/>
          <w:sz w:val="24"/>
          <w:szCs w:val="24"/>
        </w:rPr>
      </w:pPr>
      <w:r w:rsidRPr="002E4E38">
        <w:rPr>
          <w:color w:val="000000"/>
          <w:sz w:val="24"/>
          <w:szCs w:val="24"/>
        </w:rPr>
        <w:t>§ 2.</w:t>
      </w:r>
    </w:p>
    <w:p w14:paraId="7BF9491B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color w:val="000000"/>
          <w:sz w:val="24"/>
          <w:szCs w:val="24"/>
        </w:rPr>
      </w:pPr>
    </w:p>
    <w:p w14:paraId="257699EE" w14:textId="5B0F57E8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color w:val="000000"/>
          <w:sz w:val="24"/>
          <w:szCs w:val="24"/>
        </w:rPr>
      </w:pPr>
      <w:r w:rsidRPr="002E4E38">
        <w:rPr>
          <w:color w:val="000000"/>
          <w:sz w:val="24"/>
          <w:szCs w:val="24"/>
        </w:rPr>
        <w:t xml:space="preserve">1.  </w:t>
      </w:r>
      <w:r w:rsidR="00137130" w:rsidRPr="002E4E38">
        <w:rPr>
          <w:color w:val="000000"/>
          <w:sz w:val="24"/>
          <w:szCs w:val="24"/>
        </w:rPr>
        <w:t xml:space="preserve">Zleceniobiorca </w:t>
      </w:r>
      <w:r w:rsidRPr="002E4E38">
        <w:rPr>
          <w:color w:val="000000"/>
          <w:sz w:val="24"/>
          <w:szCs w:val="24"/>
        </w:rPr>
        <w:t>zobowiązuje się wykonać przedmiot umowy</w:t>
      </w:r>
      <w:r w:rsidR="006A038E">
        <w:rPr>
          <w:color w:val="000000"/>
          <w:sz w:val="24"/>
          <w:szCs w:val="24"/>
        </w:rPr>
        <w:t xml:space="preserve"> </w:t>
      </w:r>
      <w:r w:rsidRPr="002E4E38">
        <w:rPr>
          <w:color w:val="000000"/>
          <w:sz w:val="24"/>
          <w:szCs w:val="24"/>
        </w:rPr>
        <w:t>z należytą starannością, zgodnie z zasadami współczesnej wiedzy technicznej  i obowiązującymi przepisami</w:t>
      </w:r>
      <w:r w:rsidR="008E2B23" w:rsidRPr="002E4E38">
        <w:rPr>
          <w:color w:val="000000"/>
          <w:sz w:val="24"/>
          <w:szCs w:val="24"/>
        </w:rPr>
        <w:t xml:space="preserve"> prawa</w:t>
      </w:r>
      <w:r w:rsidR="00980C9D" w:rsidRPr="00980C9D">
        <w:rPr>
          <w:color w:val="000000"/>
          <w:sz w:val="24"/>
          <w:szCs w:val="24"/>
        </w:rPr>
        <w:t xml:space="preserve"> </w:t>
      </w:r>
      <w:r w:rsidR="00980C9D" w:rsidRPr="002E4E38">
        <w:rPr>
          <w:color w:val="000000"/>
          <w:sz w:val="24"/>
          <w:szCs w:val="24"/>
        </w:rPr>
        <w:t>z materiałów</w:t>
      </w:r>
      <w:r w:rsidR="00980C9D">
        <w:rPr>
          <w:color w:val="000000"/>
          <w:sz w:val="24"/>
          <w:szCs w:val="24"/>
        </w:rPr>
        <w:t xml:space="preserve"> nowych, wolnych od wad, atestowanych.</w:t>
      </w:r>
    </w:p>
    <w:p w14:paraId="51FC0285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color w:val="000000"/>
          <w:sz w:val="24"/>
          <w:szCs w:val="24"/>
        </w:rPr>
      </w:pPr>
      <w:r w:rsidRPr="002E4E38">
        <w:rPr>
          <w:color w:val="000000"/>
          <w:sz w:val="24"/>
          <w:szCs w:val="24"/>
        </w:rPr>
        <w:t>2. Nie przewiduje się  wykonania prac przez podwykonawców.</w:t>
      </w:r>
    </w:p>
    <w:p w14:paraId="4BF997F6" w14:textId="7E8069E1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color w:val="000000"/>
          <w:sz w:val="24"/>
          <w:szCs w:val="24"/>
        </w:rPr>
      </w:pPr>
      <w:r w:rsidRPr="002E4E38">
        <w:rPr>
          <w:color w:val="000000"/>
          <w:sz w:val="24"/>
          <w:szCs w:val="24"/>
        </w:rPr>
        <w:t>3.  Ustala się następujący termin realizacji prac</w:t>
      </w:r>
      <w:r w:rsidR="00E61737">
        <w:rPr>
          <w:color w:val="000000"/>
          <w:sz w:val="24"/>
          <w:szCs w:val="24"/>
        </w:rPr>
        <w:t>:</w:t>
      </w:r>
      <w:r w:rsidRPr="002E4E38">
        <w:rPr>
          <w:color w:val="000000"/>
          <w:sz w:val="24"/>
          <w:szCs w:val="24"/>
        </w:rPr>
        <w:t xml:space="preserve"> do </w:t>
      </w:r>
      <w:r w:rsidR="00E003BF">
        <w:rPr>
          <w:color w:val="000000"/>
          <w:sz w:val="24"/>
          <w:szCs w:val="24"/>
        </w:rPr>
        <w:t>2</w:t>
      </w:r>
      <w:r w:rsidRPr="002E4E38">
        <w:rPr>
          <w:color w:val="000000"/>
          <w:sz w:val="24"/>
          <w:szCs w:val="24"/>
        </w:rPr>
        <w:t xml:space="preserve"> miesięcy od podpisania umowy, z zastrzeżeniem, iż w uzasadnionych przypadkach termin ten może ulec przedłużeniu na wniosek </w:t>
      </w:r>
      <w:r w:rsidR="00092AED" w:rsidRPr="002E4E38">
        <w:rPr>
          <w:color w:val="000000"/>
          <w:sz w:val="24"/>
          <w:szCs w:val="24"/>
        </w:rPr>
        <w:t>Zleceniobiorcy</w:t>
      </w:r>
      <w:r w:rsidRPr="002E4E38">
        <w:rPr>
          <w:color w:val="000000"/>
          <w:sz w:val="24"/>
          <w:szCs w:val="24"/>
        </w:rPr>
        <w:t>.</w:t>
      </w:r>
    </w:p>
    <w:p w14:paraId="41478492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color w:val="000000"/>
          <w:sz w:val="24"/>
          <w:szCs w:val="24"/>
        </w:rPr>
      </w:pPr>
    </w:p>
    <w:p w14:paraId="6FB5A476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color w:val="000000"/>
          <w:sz w:val="24"/>
          <w:szCs w:val="24"/>
        </w:rPr>
      </w:pPr>
      <w:r w:rsidRPr="002E4E38">
        <w:rPr>
          <w:color w:val="000000"/>
          <w:sz w:val="24"/>
          <w:szCs w:val="24"/>
        </w:rPr>
        <w:t>§ 3.</w:t>
      </w:r>
    </w:p>
    <w:p w14:paraId="26733163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</w:p>
    <w:p w14:paraId="7FDDF5DE" w14:textId="64167457" w:rsidR="001149BD" w:rsidRDefault="00B71A8E" w:rsidP="001149BD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>W</w:t>
      </w:r>
      <w:r w:rsidR="00012535" w:rsidRPr="002E4E38">
        <w:rPr>
          <w:sz w:val="24"/>
          <w:szCs w:val="24"/>
        </w:rPr>
        <w:t xml:space="preserve">ynagrodzenie za przedmiot umowy określony w </w:t>
      </w:r>
      <w:r w:rsidR="00092AED" w:rsidRPr="002E4E38">
        <w:rPr>
          <w:sz w:val="24"/>
          <w:szCs w:val="24"/>
        </w:rPr>
        <w:t xml:space="preserve">§1 </w:t>
      </w:r>
      <w:r w:rsidR="00012535" w:rsidRPr="002E4E38">
        <w:rPr>
          <w:sz w:val="24"/>
          <w:szCs w:val="24"/>
        </w:rPr>
        <w:t>wynosi</w:t>
      </w:r>
      <w:r w:rsidR="000E3EF6">
        <w:rPr>
          <w:sz w:val="24"/>
          <w:szCs w:val="24"/>
        </w:rPr>
        <w:t>:</w:t>
      </w:r>
    </w:p>
    <w:p w14:paraId="397D7E63" w14:textId="470772C7" w:rsidR="001149BD" w:rsidRDefault="001149BD" w:rsidP="001149BD">
      <w:pPr>
        <w:pStyle w:val="Stopka"/>
        <w:tabs>
          <w:tab w:val="clear" w:pos="4536"/>
          <w:tab w:val="clear" w:pos="9072"/>
        </w:tabs>
        <w:ind w:left="720"/>
        <w:jc w:val="both"/>
        <w:rPr>
          <w:sz w:val="24"/>
          <w:szCs w:val="24"/>
        </w:rPr>
      </w:pPr>
      <w:r w:rsidRPr="001149BD">
        <w:rPr>
          <w:sz w:val="24"/>
          <w:szCs w:val="24"/>
        </w:rPr>
        <w:lastRenderedPageBreak/>
        <w:t>1.1. ……………</w:t>
      </w:r>
      <w:r w:rsidR="00012535" w:rsidRPr="001149BD">
        <w:rPr>
          <w:sz w:val="24"/>
          <w:szCs w:val="24"/>
        </w:rPr>
        <w:t xml:space="preserve"> (słownie:</w:t>
      </w:r>
      <w:r w:rsidR="000C4298" w:rsidRPr="001149BD">
        <w:rPr>
          <w:sz w:val="24"/>
          <w:szCs w:val="24"/>
        </w:rPr>
        <w:t xml:space="preserve"> </w:t>
      </w:r>
      <w:r w:rsidRPr="001149BD">
        <w:rPr>
          <w:sz w:val="24"/>
          <w:szCs w:val="24"/>
        </w:rPr>
        <w:t>……………………………….</w:t>
      </w:r>
      <w:r w:rsidR="000426FC" w:rsidRPr="001149BD">
        <w:rPr>
          <w:sz w:val="24"/>
          <w:szCs w:val="24"/>
        </w:rPr>
        <w:t>/</w:t>
      </w:r>
      <w:r w:rsidR="0079004E" w:rsidRPr="001149BD">
        <w:rPr>
          <w:sz w:val="24"/>
          <w:szCs w:val="24"/>
        </w:rPr>
        <w:t>/100</w:t>
      </w:r>
      <w:r w:rsidR="001E7A84" w:rsidRPr="001149BD">
        <w:rPr>
          <w:sz w:val="24"/>
          <w:szCs w:val="24"/>
        </w:rPr>
        <w:t>)</w:t>
      </w:r>
      <w:r w:rsidR="000C4298" w:rsidRPr="001149BD">
        <w:rPr>
          <w:sz w:val="24"/>
          <w:szCs w:val="24"/>
        </w:rPr>
        <w:t xml:space="preserve">+ VAT % = </w:t>
      </w:r>
      <w:r w:rsidRPr="001149BD">
        <w:rPr>
          <w:sz w:val="24"/>
          <w:szCs w:val="24"/>
        </w:rPr>
        <w:t>…………………</w:t>
      </w:r>
      <w:r w:rsidR="000C4298" w:rsidRPr="001149BD">
        <w:rPr>
          <w:sz w:val="24"/>
          <w:szCs w:val="24"/>
        </w:rPr>
        <w:t>brutto (słownie:</w:t>
      </w:r>
      <w:r w:rsidRPr="001149BD">
        <w:rPr>
          <w:sz w:val="24"/>
          <w:szCs w:val="24"/>
        </w:rPr>
        <w:t>……………………….</w:t>
      </w:r>
      <w:r w:rsidR="00012535" w:rsidRPr="001149BD">
        <w:rPr>
          <w:sz w:val="24"/>
          <w:szCs w:val="24"/>
        </w:rPr>
        <w:t xml:space="preserve"> </w:t>
      </w:r>
    </w:p>
    <w:p w14:paraId="2229DB73" w14:textId="21D28A89" w:rsidR="001149BD" w:rsidRDefault="001149BD" w:rsidP="001149BD">
      <w:pPr>
        <w:pStyle w:val="Stopka"/>
        <w:tabs>
          <w:tab w:val="clear" w:pos="4536"/>
          <w:tab w:val="clear" w:pos="9072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1.2……………….</w:t>
      </w:r>
      <w:r w:rsidRPr="001149BD">
        <w:rPr>
          <w:sz w:val="24"/>
          <w:szCs w:val="24"/>
        </w:rPr>
        <w:t>…………… (słownie: ……………………………….//100)+ VAT % = …………………brutto (słownie:………………………..</w:t>
      </w:r>
    </w:p>
    <w:p w14:paraId="2590215C" w14:textId="77777777" w:rsidR="00E003BF" w:rsidRDefault="00E003BF" w:rsidP="001149BD">
      <w:pPr>
        <w:pStyle w:val="Stopka"/>
        <w:tabs>
          <w:tab w:val="clear" w:pos="4536"/>
          <w:tab w:val="clear" w:pos="9072"/>
        </w:tabs>
        <w:ind w:left="720"/>
        <w:jc w:val="both"/>
        <w:rPr>
          <w:sz w:val="24"/>
          <w:szCs w:val="24"/>
        </w:rPr>
      </w:pPr>
    </w:p>
    <w:p w14:paraId="71395CBC" w14:textId="404107EC" w:rsidR="00E003BF" w:rsidRDefault="00E003BF" w:rsidP="00E003BF">
      <w:pPr>
        <w:pStyle w:val="Stopka"/>
        <w:tabs>
          <w:tab w:val="clear" w:pos="4536"/>
          <w:tab w:val="clear" w:pos="9072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Pr="00E003BF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……………….</w:t>
      </w:r>
      <w:r w:rsidRPr="001149BD">
        <w:rPr>
          <w:sz w:val="24"/>
          <w:szCs w:val="24"/>
        </w:rPr>
        <w:t>…………… (słownie: ……………………………….//100)+ VAT % = …………………brutto (słownie:………………………..</w:t>
      </w:r>
    </w:p>
    <w:p w14:paraId="10A5B36E" w14:textId="3088C600" w:rsidR="00471861" w:rsidRPr="00471861" w:rsidRDefault="00471861" w:rsidP="00471861">
      <w:pPr>
        <w:spacing w:after="86" w:line="267" w:lineRule="auto"/>
        <w:ind w:left="708"/>
        <w:rPr>
          <w:b/>
          <w:color w:val="000000"/>
          <w:sz w:val="24"/>
          <w:szCs w:val="22"/>
        </w:rPr>
      </w:pPr>
      <w:r>
        <w:rPr>
          <w:sz w:val="24"/>
          <w:szCs w:val="24"/>
        </w:rPr>
        <w:t xml:space="preserve">  W tym:</w:t>
      </w:r>
      <w:r w:rsidRPr="00471861">
        <w:rPr>
          <w:b/>
          <w:color w:val="000000"/>
          <w:sz w:val="24"/>
          <w:szCs w:val="22"/>
        </w:rPr>
        <w:t xml:space="preserve"> </w:t>
      </w:r>
    </w:p>
    <w:p w14:paraId="3FE12A73" w14:textId="77777777" w:rsidR="00471861" w:rsidRPr="00471861" w:rsidRDefault="00471861" w:rsidP="00471861">
      <w:pPr>
        <w:spacing w:after="86" w:line="267" w:lineRule="auto"/>
        <w:ind w:left="708" w:hanging="10"/>
        <w:rPr>
          <w:b/>
          <w:color w:val="000000"/>
          <w:sz w:val="24"/>
          <w:szCs w:val="22"/>
        </w:rPr>
      </w:pPr>
      <w:r w:rsidRPr="00471861">
        <w:rPr>
          <w:b/>
          <w:color w:val="000000"/>
          <w:sz w:val="24"/>
          <w:szCs w:val="22"/>
        </w:rPr>
        <w:t>- wartość wykonania bagniska ( oczka wodnego)……..………zł netto/ ………zł brutto.</w:t>
      </w:r>
    </w:p>
    <w:p w14:paraId="3C264D0D" w14:textId="77777777" w:rsidR="00471861" w:rsidRPr="00471861" w:rsidRDefault="00471861" w:rsidP="00471861">
      <w:pPr>
        <w:spacing w:after="86" w:line="267" w:lineRule="auto"/>
        <w:ind w:left="708" w:hanging="10"/>
        <w:rPr>
          <w:b/>
          <w:color w:val="000000"/>
          <w:sz w:val="24"/>
          <w:szCs w:val="22"/>
        </w:rPr>
      </w:pPr>
      <w:r w:rsidRPr="00471861">
        <w:rPr>
          <w:b/>
          <w:color w:val="000000"/>
          <w:sz w:val="24"/>
          <w:szCs w:val="22"/>
        </w:rPr>
        <w:t xml:space="preserve">- wartość nasadzeń w bagnisku………………zł netto/ …………zł brutto. </w:t>
      </w:r>
    </w:p>
    <w:p w14:paraId="6938AD27" w14:textId="2466CC4F" w:rsidR="00E003BF" w:rsidRDefault="00E003BF" w:rsidP="001149BD">
      <w:pPr>
        <w:pStyle w:val="Stopka"/>
        <w:tabs>
          <w:tab w:val="clear" w:pos="4536"/>
          <w:tab w:val="clear" w:pos="9072"/>
        </w:tabs>
        <w:ind w:left="720"/>
        <w:jc w:val="both"/>
        <w:rPr>
          <w:sz w:val="24"/>
          <w:szCs w:val="24"/>
        </w:rPr>
      </w:pPr>
    </w:p>
    <w:p w14:paraId="4EB4997C" w14:textId="77777777" w:rsidR="00E003BF" w:rsidRDefault="00E003BF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66B01383" w14:textId="6710D43F" w:rsidR="00012535" w:rsidRPr="002E4E38" w:rsidRDefault="00E003BF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12535" w:rsidRPr="002E4E38">
        <w:rPr>
          <w:sz w:val="24"/>
          <w:szCs w:val="24"/>
        </w:rPr>
        <w:t xml:space="preserve">. </w:t>
      </w:r>
      <w:r w:rsidR="00E71FDC" w:rsidRPr="002E4E38">
        <w:rPr>
          <w:sz w:val="24"/>
          <w:szCs w:val="24"/>
        </w:rPr>
        <w:t xml:space="preserve">Zleceniodawca </w:t>
      </w:r>
      <w:r w:rsidR="00012535" w:rsidRPr="002E4E38">
        <w:rPr>
          <w:sz w:val="24"/>
          <w:szCs w:val="24"/>
        </w:rPr>
        <w:t xml:space="preserve">dokona zapłaty za wykonane prace przelewem na konto </w:t>
      </w:r>
      <w:r w:rsidR="00E71FDC" w:rsidRPr="002E4E38">
        <w:rPr>
          <w:sz w:val="24"/>
          <w:szCs w:val="24"/>
        </w:rPr>
        <w:t xml:space="preserve">Zleceniobiorcy </w:t>
      </w:r>
      <w:r w:rsidR="00012535" w:rsidRPr="002E4E38">
        <w:rPr>
          <w:sz w:val="24"/>
          <w:szCs w:val="24"/>
        </w:rPr>
        <w:t xml:space="preserve">nr </w:t>
      </w:r>
      <w:r w:rsidR="009B7A40" w:rsidRPr="002E4E38">
        <w:rPr>
          <w:sz w:val="24"/>
          <w:szCs w:val="24"/>
        </w:rPr>
        <w:t>…………………………</w:t>
      </w:r>
      <w:r w:rsidR="00B44215" w:rsidRPr="002E4E38">
        <w:rPr>
          <w:sz w:val="24"/>
          <w:szCs w:val="24"/>
        </w:rPr>
        <w:t>………………………………………………….</w:t>
      </w:r>
      <w:r w:rsidR="009B7A40" w:rsidRPr="002E4E38">
        <w:rPr>
          <w:sz w:val="24"/>
          <w:szCs w:val="24"/>
        </w:rPr>
        <w:t>…</w:t>
      </w:r>
      <w:r w:rsidR="00012535" w:rsidRPr="002E4E38">
        <w:rPr>
          <w:sz w:val="24"/>
          <w:szCs w:val="24"/>
        </w:rPr>
        <w:t>.. w terminie 14 dni od daty dostarczenia</w:t>
      </w:r>
      <w:r w:rsidR="00092AED" w:rsidRPr="002E4E38">
        <w:rPr>
          <w:sz w:val="24"/>
          <w:szCs w:val="24"/>
        </w:rPr>
        <w:t xml:space="preserve"> prawidłowo wystawionej</w:t>
      </w:r>
      <w:r w:rsidR="00012535" w:rsidRPr="002E4E38">
        <w:rPr>
          <w:sz w:val="24"/>
          <w:szCs w:val="24"/>
        </w:rPr>
        <w:t xml:space="preserve"> faktury</w:t>
      </w:r>
      <w:r w:rsidR="006A038E">
        <w:rPr>
          <w:sz w:val="24"/>
          <w:szCs w:val="24"/>
        </w:rPr>
        <w:t xml:space="preserve"> wraz z  protokołem odbioru robót</w:t>
      </w:r>
      <w:r w:rsidR="00012535" w:rsidRPr="002E4E38">
        <w:rPr>
          <w:sz w:val="24"/>
          <w:szCs w:val="24"/>
        </w:rPr>
        <w:t xml:space="preserve">. Za datę zapłaty </w:t>
      </w:r>
      <w:r w:rsidR="00092AED" w:rsidRPr="002E4E38">
        <w:rPr>
          <w:sz w:val="24"/>
          <w:szCs w:val="24"/>
        </w:rPr>
        <w:t>S</w:t>
      </w:r>
      <w:r w:rsidR="00012535" w:rsidRPr="002E4E38">
        <w:rPr>
          <w:sz w:val="24"/>
          <w:szCs w:val="24"/>
        </w:rPr>
        <w:t xml:space="preserve">trony uznają dzień obciążenia rachunku </w:t>
      </w:r>
      <w:r w:rsidR="00586F7E" w:rsidRPr="002E4E38">
        <w:rPr>
          <w:sz w:val="24"/>
          <w:szCs w:val="24"/>
        </w:rPr>
        <w:t>Zleceniodawcy</w:t>
      </w:r>
      <w:r w:rsidR="00012535" w:rsidRPr="002E4E38">
        <w:rPr>
          <w:sz w:val="24"/>
          <w:szCs w:val="24"/>
        </w:rPr>
        <w:t>.</w:t>
      </w:r>
    </w:p>
    <w:p w14:paraId="4023FA70" w14:textId="4B1F7758" w:rsidR="00450982" w:rsidRPr="002E4E38" w:rsidRDefault="00E003BF" w:rsidP="00450982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71FDC" w:rsidRPr="002E4E38">
        <w:rPr>
          <w:sz w:val="24"/>
          <w:szCs w:val="24"/>
        </w:rPr>
        <w:t xml:space="preserve">. </w:t>
      </w:r>
      <w:r w:rsidR="00586F7E" w:rsidRPr="002E4E38">
        <w:rPr>
          <w:sz w:val="24"/>
          <w:szCs w:val="24"/>
        </w:rPr>
        <w:t>Zleceniodawca</w:t>
      </w:r>
      <w:r w:rsidR="00E71FDC" w:rsidRPr="002E4E38">
        <w:rPr>
          <w:sz w:val="24"/>
          <w:szCs w:val="24"/>
        </w:rPr>
        <w:t xml:space="preserve"> zastrzega, że może odmówić dokonania wpłaty na rachunek bankowy, który nie jest zarejestrowany w Wykazie podmiotów zarejestrowanych jako podatnicy VAT, niezarejestrowanych oraz wykreślonych i przywróconych do rejestru VAT udostępnionym na stronie podmiotowej urzędu obsługującego ministra właściwego do spraw finansów publicznych. W takim przypadku </w:t>
      </w:r>
      <w:r w:rsidR="00586F7E" w:rsidRPr="002E4E38">
        <w:rPr>
          <w:sz w:val="24"/>
          <w:szCs w:val="24"/>
        </w:rPr>
        <w:t>Zleceniobiorca</w:t>
      </w:r>
      <w:r w:rsidR="00E71FDC" w:rsidRPr="002E4E38">
        <w:rPr>
          <w:sz w:val="24"/>
          <w:szCs w:val="24"/>
        </w:rPr>
        <w:t xml:space="preserve"> jest zobowiązany niezwłocznie do poprawienia faktury VAT i wskazania numeru rachunku bankowego wpisanego do ww. wykazu.</w:t>
      </w:r>
    </w:p>
    <w:p w14:paraId="468F349B" w14:textId="533E2B93" w:rsidR="00450982" w:rsidRPr="002E4E38" w:rsidRDefault="00E003BF" w:rsidP="000426FC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50982" w:rsidRPr="002E4E38">
        <w:rPr>
          <w:sz w:val="24"/>
          <w:szCs w:val="24"/>
        </w:rPr>
        <w:t>. Zleceniobiorca przyjmuje do wiadomości, iż Zleceniodawca przy zapłacie wynagrodzenia będzie stosował mechanizm podzielonej płatności, o którym mowa w art. 108a ust. 1 ustawy o podatku od towarów i usług.</w:t>
      </w:r>
    </w:p>
    <w:p w14:paraId="011A2FF0" w14:textId="7EE20362" w:rsidR="00450982" w:rsidRPr="002E4E38" w:rsidRDefault="00450982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0BE96E1F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</w:p>
    <w:p w14:paraId="15325376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 w:rsidRPr="002E4E38">
        <w:rPr>
          <w:sz w:val="24"/>
          <w:szCs w:val="24"/>
        </w:rPr>
        <w:t xml:space="preserve">§ 4. </w:t>
      </w:r>
    </w:p>
    <w:p w14:paraId="46B8922F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</w:p>
    <w:p w14:paraId="31CCF762" w14:textId="4636A44F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1.  O zakończeniu prac </w:t>
      </w:r>
      <w:r w:rsidR="00586F7E" w:rsidRPr="002E4E38">
        <w:rPr>
          <w:sz w:val="24"/>
          <w:szCs w:val="24"/>
        </w:rPr>
        <w:t>Zlece</w:t>
      </w:r>
      <w:r w:rsidR="00092AED" w:rsidRPr="002E4E38">
        <w:rPr>
          <w:sz w:val="24"/>
          <w:szCs w:val="24"/>
        </w:rPr>
        <w:t>nio</w:t>
      </w:r>
      <w:r w:rsidR="00586F7E" w:rsidRPr="002E4E38">
        <w:rPr>
          <w:sz w:val="24"/>
          <w:szCs w:val="24"/>
        </w:rPr>
        <w:t xml:space="preserve">biorca </w:t>
      </w:r>
      <w:r w:rsidRPr="002E4E38">
        <w:rPr>
          <w:sz w:val="24"/>
          <w:szCs w:val="24"/>
        </w:rPr>
        <w:t xml:space="preserve">niezwłocznie zawiadomi pisemnie </w:t>
      </w:r>
      <w:r w:rsidR="00586F7E" w:rsidRPr="002E4E38">
        <w:rPr>
          <w:sz w:val="24"/>
          <w:szCs w:val="24"/>
        </w:rPr>
        <w:t>Zleceniodawcę</w:t>
      </w:r>
      <w:r w:rsidRPr="002E4E38">
        <w:rPr>
          <w:sz w:val="24"/>
          <w:szCs w:val="24"/>
        </w:rPr>
        <w:t>.</w:t>
      </w:r>
    </w:p>
    <w:p w14:paraId="1F3B2A11" w14:textId="46F6B882" w:rsidR="00012535" w:rsidRPr="002E4E38" w:rsidRDefault="00586F7E" w:rsidP="00012535">
      <w:pPr>
        <w:pStyle w:val="Stopk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Zleceniodawca </w:t>
      </w:r>
      <w:r w:rsidR="00012535" w:rsidRPr="002E4E38">
        <w:rPr>
          <w:sz w:val="24"/>
          <w:szCs w:val="24"/>
        </w:rPr>
        <w:t>dokona końcowego odbioru prac w terminie 7 dni od daty zgłoszenia.</w:t>
      </w:r>
      <w:r w:rsidR="006A038E">
        <w:rPr>
          <w:sz w:val="24"/>
          <w:szCs w:val="24"/>
        </w:rPr>
        <w:t xml:space="preserve"> Dopuszcza się częściowy odbiór prac za zakończoną część zamówienia.</w:t>
      </w:r>
    </w:p>
    <w:p w14:paraId="3BC9A23F" w14:textId="024223EB" w:rsidR="00012535" w:rsidRPr="002E4E38" w:rsidRDefault="00586F7E" w:rsidP="00012535">
      <w:pPr>
        <w:pStyle w:val="Stopk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Zleceniobiorca </w:t>
      </w:r>
      <w:r w:rsidR="00012535" w:rsidRPr="002E4E38">
        <w:rPr>
          <w:sz w:val="24"/>
          <w:szCs w:val="24"/>
        </w:rPr>
        <w:t xml:space="preserve">jest odpowiedzialny wobec </w:t>
      </w:r>
      <w:r w:rsidRPr="002E4E38">
        <w:rPr>
          <w:sz w:val="24"/>
          <w:szCs w:val="24"/>
        </w:rPr>
        <w:t xml:space="preserve">Zleceniodawcy </w:t>
      </w:r>
      <w:r w:rsidR="00012535" w:rsidRPr="002E4E38">
        <w:rPr>
          <w:sz w:val="24"/>
          <w:szCs w:val="24"/>
        </w:rPr>
        <w:t>za wady wykonawstwa robót i użytych materiałów.</w:t>
      </w:r>
    </w:p>
    <w:p w14:paraId="6C02926E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39B88411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sz w:val="24"/>
          <w:szCs w:val="24"/>
        </w:rPr>
      </w:pPr>
    </w:p>
    <w:p w14:paraId="76AF4E9F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 w:rsidRPr="002E4E38">
        <w:rPr>
          <w:sz w:val="24"/>
          <w:szCs w:val="24"/>
        </w:rPr>
        <w:t>§ 5.</w:t>
      </w:r>
    </w:p>
    <w:p w14:paraId="3E6830C8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</w:p>
    <w:p w14:paraId="7DBD20B6" w14:textId="105583DF" w:rsidR="00471861" w:rsidRDefault="00471861" w:rsidP="00471861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471861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586F7E" w:rsidRPr="002E4E38">
        <w:rPr>
          <w:sz w:val="24"/>
          <w:szCs w:val="24"/>
        </w:rPr>
        <w:t xml:space="preserve">Zleceniobiorca </w:t>
      </w:r>
      <w:r w:rsidR="00012535" w:rsidRPr="002E4E38">
        <w:rPr>
          <w:sz w:val="24"/>
          <w:szCs w:val="24"/>
        </w:rPr>
        <w:t xml:space="preserve">udziela gwarancji na okres </w:t>
      </w:r>
      <w:r>
        <w:rPr>
          <w:sz w:val="24"/>
          <w:szCs w:val="24"/>
        </w:rPr>
        <w:t>36</w:t>
      </w:r>
      <w:r w:rsidR="00012535" w:rsidRPr="002E4E38">
        <w:rPr>
          <w:sz w:val="24"/>
          <w:szCs w:val="24"/>
        </w:rPr>
        <w:t xml:space="preserve"> miesięcy od daty odbioru końcowego przedmiotu umowy</w:t>
      </w:r>
      <w:r>
        <w:rPr>
          <w:sz w:val="24"/>
          <w:szCs w:val="24"/>
        </w:rPr>
        <w:t xml:space="preserve"> za wykonanie bagniska ( oczka wodnego)  oraz </w:t>
      </w:r>
      <w:r w:rsidR="0061210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12 </w:t>
      </w:r>
      <w:proofErr w:type="spellStart"/>
      <w:r>
        <w:rPr>
          <w:sz w:val="24"/>
          <w:szCs w:val="24"/>
        </w:rPr>
        <w:t>miesiecy</w:t>
      </w:r>
      <w:proofErr w:type="spellEnd"/>
      <w:r>
        <w:rPr>
          <w:sz w:val="24"/>
          <w:szCs w:val="24"/>
        </w:rPr>
        <w:t xml:space="preserve"> na przeżywalność roślin.</w:t>
      </w:r>
    </w:p>
    <w:p w14:paraId="1CA41EEF" w14:textId="77777777" w:rsidR="00471861" w:rsidRDefault="00471861" w:rsidP="00471861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3C2FD0D3" w14:textId="20562778" w:rsidR="00471861" w:rsidRPr="0061210C" w:rsidRDefault="00471861" w:rsidP="00471861">
      <w:pPr>
        <w:jc w:val="center"/>
        <w:rPr>
          <w:sz w:val="24"/>
          <w:szCs w:val="24"/>
        </w:rPr>
      </w:pPr>
      <w:r w:rsidRPr="0061210C">
        <w:rPr>
          <w:sz w:val="24"/>
          <w:szCs w:val="24"/>
        </w:rPr>
        <w:t>§6</w:t>
      </w:r>
    </w:p>
    <w:p w14:paraId="117062F0" w14:textId="77777777" w:rsidR="0061210C" w:rsidRDefault="0061210C" w:rsidP="00471861">
      <w:pPr>
        <w:jc w:val="center"/>
      </w:pPr>
    </w:p>
    <w:p w14:paraId="5342AF29" w14:textId="435ABD07" w:rsidR="00471861" w:rsidRPr="0061210C" w:rsidRDefault="00471861" w:rsidP="00471861">
      <w:pPr>
        <w:rPr>
          <w:sz w:val="24"/>
          <w:szCs w:val="24"/>
        </w:rPr>
      </w:pPr>
      <w:r w:rsidRPr="0061210C">
        <w:rPr>
          <w:sz w:val="24"/>
          <w:szCs w:val="24"/>
        </w:rPr>
        <w:t>1. Ustala się zabezpieczenie należytego wykonania umowy w wysokości 10% wynagrodzenia brutto</w:t>
      </w:r>
      <w:r w:rsidR="0061210C">
        <w:rPr>
          <w:sz w:val="24"/>
          <w:szCs w:val="24"/>
        </w:rPr>
        <w:t xml:space="preserve"> za nasadzenia</w:t>
      </w:r>
      <w:r w:rsidRPr="0061210C">
        <w:rPr>
          <w:sz w:val="24"/>
          <w:szCs w:val="24"/>
        </w:rPr>
        <w:t>, o</w:t>
      </w:r>
      <w:r w:rsidR="0061210C">
        <w:rPr>
          <w:sz w:val="24"/>
          <w:szCs w:val="24"/>
        </w:rPr>
        <w:t xml:space="preserve"> </w:t>
      </w:r>
      <w:r w:rsidRPr="0061210C">
        <w:rPr>
          <w:sz w:val="24"/>
          <w:szCs w:val="24"/>
        </w:rPr>
        <w:t>którym mowa w § 3 niniejszej umowy, tj. kwotę ……… zł (słownie: ………………………………………)</w:t>
      </w:r>
    </w:p>
    <w:p w14:paraId="4046896B" w14:textId="77777777" w:rsidR="00471861" w:rsidRPr="0061210C" w:rsidRDefault="00471861" w:rsidP="00471861">
      <w:pPr>
        <w:rPr>
          <w:sz w:val="24"/>
          <w:szCs w:val="24"/>
        </w:rPr>
      </w:pPr>
      <w:r w:rsidRPr="0061210C">
        <w:rPr>
          <w:sz w:val="24"/>
          <w:szCs w:val="24"/>
        </w:rPr>
        <w:t>2. W dniu podpisania umowy Wykonawca wniósł ustaloną w ust. 1 kwotę zabezpieczenia należytego</w:t>
      </w:r>
    </w:p>
    <w:p w14:paraId="6D129952" w14:textId="77777777" w:rsidR="00471861" w:rsidRPr="0061210C" w:rsidRDefault="00471861" w:rsidP="00471861">
      <w:pPr>
        <w:rPr>
          <w:sz w:val="24"/>
          <w:szCs w:val="24"/>
        </w:rPr>
      </w:pPr>
      <w:r w:rsidRPr="0061210C">
        <w:rPr>
          <w:sz w:val="24"/>
          <w:szCs w:val="24"/>
        </w:rPr>
        <w:t>wykonania umowy w formie …………………………….</w:t>
      </w:r>
    </w:p>
    <w:p w14:paraId="39462DEA" w14:textId="20747AB9" w:rsidR="00471861" w:rsidRPr="0061210C" w:rsidRDefault="00471861" w:rsidP="00471861">
      <w:pPr>
        <w:rPr>
          <w:sz w:val="24"/>
          <w:szCs w:val="24"/>
        </w:rPr>
      </w:pPr>
      <w:r w:rsidRPr="0061210C">
        <w:rPr>
          <w:sz w:val="24"/>
          <w:szCs w:val="24"/>
        </w:rPr>
        <w:t>3. Zabezpieczenie należytego wykonania umowy będzie zwrócone Wykonawcy</w:t>
      </w:r>
      <w:r w:rsidR="005E1EDB">
        <w:rPr>
          <w:sz w:val="24"/>
          <w:szCs w:val="24"/>
        </w:rPr>
        <w:t xml:space="preserve"> w terminie 14 dni </w:t>
      </w:r>
      <w:r w:rsidRPr="0061210C">
        <w:rPr>
          <w:sz w:val="24"/>
          <w:szCs w:val="24"/>
        </w:rPr>
        <w:t xml:space="preserve"> po okresie </w:t>
      </w:r>
      <w:r w:rsidR="005E1EDB">
        <w:rPr>
          <w:sz w:val="24"/>
          <w:szCs w:val="24"/>
        </w:rPr>
        <w:t xml:space="preserve">gwarancji. </w:t>
      </w:r>
    </w:p>
    <w:p w14:paraId="3E244EC9" w14:textId="545C4B0A" w:rsidR="00012535" w:rsidRPr="002E4E38" w:rsidRDefault="00012535" w:rsidP="00471861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11EF3E9A" w14:textId="7389CB6F" w:rsidR="00012535" w:rsidRPr="002E4E38" w:rsidRDefault="005E1EDB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012535" w:rsidRPr="002E4E38">
        <w:rPr>
          <w:sz w:val="24"/>
          <w:szCs w:val="24"/>
        </w:rPr>
        <w:t xml:space="preserve"> </w:t>
      </w:r>
      <w:r w:rsidR="00586F7E" w:rsidRPr="002E4E38">
        <w:rPr>
          <w:sz w:val="24"/>
          <w:szCs w:val="24"/>
        </w:rPr>
        <w:t xml:space="preserve">Zleceniobiorca </w:t>
      </w:r>
      <w:r w:rsidR="00012535" w:rsidRPr="002E4E38">
        <w:rPr>
          <w:sz w:val="24"/>
          <w:szCs w:val="24"/>
        </w:rPr>
        <w:t xml:space="preserve">nie może odmówić usunięcia wad stwierdzonych podczas odbioru końcowego lub ujawnionych w okresie gwarancji, bądź rękojmi, </w:t>
      </w:r>
      <w:r>
        <w:rPr>
          <w:sz w:val="24"/>
          <w:szCs w:val="24"/>
        </w:rPr>
        <w:t xml:space="preserve"> w tym wymianę zamarłych roślin na nowe, </w:t>
      </w:r>
      <w:r w:rsidR="00012535" w:rsidRPr="002E4E38">
        <w:rPr>
          <w:sz w:val="24"/>
          <w:szCs w:val="24"/>
        </w:rPr>
        <w:t>bez względu na wysokość związanych z tym  kosztów. Jeżeli jednak mimo wezwań nie prz</w:t>
      </w:r>
      <w:r w:rsidR="00586F7E" w:rsidRPr="002E4E38">
        <w:rPr>
          <w:sz w:val="24"/>
          <w:szCs w:val="24"/>
        </w:rPr>
        <w:t>y</w:t>
      </w:r>
      <w:r w:rsidR="00012535" w:rsidRPr="002E4E38">
        <w:rPr>
          <w:sz w:val="24"/>
          <w:szCs w:val="24"/>
        </w:rPr>
        <w:t xml:space="preserve">stąpi do usunięcia wad stwierdzonych podczas odbioru i w okresie rękojmi, </w:t>
      </w:r>
      <w:r w:rsidR="00811DBA" w:rsidRPr="002E4E38">
        <w:rPr>
          <w:sz w:val="24"/>
          <w:szCs w:val="24"/>
        </w:rPr>
        <w:t>Zleceniodawca</w:t>
      </w:r>
      <w:r w:rsidR="00A53DAC" w:rsidRPr="002E4E38">
        <w:rPr>
          <w:sz w:val="24"/>
          <w:szCs w:val="24"/>
        </w:rPr>
        <w:t xml:space="preserve"> </w:t>
      </w:r>
      <w:r w:rsidR="00012535" w:rsidRPr="002E4E38">
        <w:rPr>
          <w:sz w:val="24"/>
          <w:szCs w:val="24"/>
        </w:rPr>
        <w:t xml:space="preserve">ma prawo zlecić wykonanie zastępcze wg. swojego wyboru innemu podmiotowi, na koszt </w:t>
      </w:r>
      <w:r w:rsidR="00A53DAC" w:rsidRPr="002E4E38">
        <w:rPr>
          <w:sz w:val="24"/>
          <w:szCs w:val="24"/>
        </w:rPr>
        <w:t>Zleceniobiorcy</w:t>
      </w:r>
      <w:r w:rsidR="00012535" w:rsidRPr="002E4E38">
        <w:rPr>
          <w:sz w:val="24"/>
          <w:szCs w:val="24"/>
        </w:rPr>
        <w:t>.</w:t>
      </w:r>
    </w:p>
    <w:p w14:paraId="22415BA9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40662156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 w:rsidRPr="002E4E38">
        <w:rPr>
          <w:sz w:val="24"/>
          <w:szCs w:val="24"/>
        </w:rPr>
        <w:t>§ 6.</w:t>
      </w:r>
    </w:p>
    <w:p w14:paraId="2919A9E6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</w:p>
    <w:p w14:paraId="5897A53C" w14:textId="1216D24B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1. </w:t>
      </w:r>
      <w:r w:rsidR="00A53DAC" w:rsidRPr="002E4E38">
        <w:rPr>
          <w:sz w:val="24"/>
          <w:szCs w:val="24"/>
        </w:rPr>
        <w:t xml:space="preserve">Zleceniodawca </w:t>
      </w:r>
      <w:r w:rsidRPr="002E4E38">
        <w:rPr>
          <w:sz w:val="24"/>
          <w:szCs w:val="24"/>
        </w:rPr>
        <w:t xml:space="preserve">zobowiązuje się wypłacić </w:t>
      </w:r>
      <w:r w:rsidR="00A53DAC" w:rsidRPr="002E4E38">
        <w:rPr>
          <w:sz w:val="24"/>
          <w:szCs w:val="24"/>
        </w:rPr>
        <w:t xml:space="preserve">Zleceniobiorcy </w:t>
      </w:r>
      <w:r w:rsidRPr="002E4E38">
        <w:rPr>
          <w:sz w:val="24"/>
          <w:szCs w:val="24"/>
        </w:rPr>
        <w:t>karę umowną w wysokości 0,2 %</w:t>
      </w:r>
      <w:r w:rsidR="00AE7F8F" w:rsidRPr="002E4E38">
        <w:rPr>
          <w:sz w:val="24"/>
          <w:szCs w:val="24"/>
        </w:rPr>
        <w:t>kwoty wynagrodzenia brutto</w:t>
      </w:r>
      <w:r w:rsidRPr="002E4E38">
        <w:rPr>
          <w:sz w:val="24"/>
          <w:szCs w:val="24"/>
        </w:rPr>
        <w:t xml:space="preserve"> </w:t>
      </w:r>
      <w:r w:rsidR="003A094F" w:rsidRPr="002E4E38">
        <w:rPr>
          <w:sz w:val="24"/>
          <w:szCs w:val="24"/>
        </w:rPr>
        <w:t xml:space="preserve">wskazanej w §3 ust. 1 </w:t>
      </w:r>
      <w:r w:rsidRPr="002E4E38">
        <w:rPr>
          <w:sz w:val="24"/>
          <w:szCs w:val="24"/>
        </w:rPr>
        <w:t xml:space="preserve">za każdy dzień zwłoki w przekazaniu </w:t>
      </w:r>
      <w:r w:rsidR="00A53DAC" w:rsidRPr="002E4E38">
        <w:rPr>
          <w:sz w:val="24"/>
          <w:szCs w:val="24"/>
        </w:rPr>
        <w:t>terenu</w:t>
      </w:r>
      <w:r w:rsidRPr="002E4E38">
        <w:rPr>
          <w:sz w:val="24"/>
          <w:szCs w:val="24"/>
        </w:rPr>
        <w:t xml:space="preserve">, niezbędnego do wykonania prac, o których mowa w </w:t>
      </w:r>
      <w:r w:rsidR="001F5C57" w:rsidRPr="002E4E38">
        <w:rPr>
          <w:sz w:val="24"/>
          <w:szCs w:val="24"/>
        </w:rPr>
        <w:t>§</w:t>
      </w:r>
      <w:r w:rsidRPr="002E4E38">
        <w:rPr>
          <w:sz w:val="24"/>
          <w:szCs w:val="24"/>
        </w:rPr>
        <w:t xml:space="preserve"> 1 niniejszej umowy.</w:t>
      </w:r>
    </w:p>
    <w:p w14:paraId="4CAACFFA" w14:textId="17744EB4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2. </w:t>
      </w:r>
      <w:r w:rsidR="00A53DAC" w:rsidRPr="002E4E38">
        <w:rPr>
          <w:sz w:val="24"/>
          <w:szCs w:val="24"/>
        </w:rPr>
        <w:t xml:space="preserve">Zleceniobiorca </w:t>
      </w:r>
      <w:r w:rsidRPr="002E4E38">
        <w:rPr>
          <w:sz w:val="24"/>
          <w:szCs w:val="24"/>
        </w:rPr>
        <w:t xml:space="preserve">zobowiązany jest wypłacić </w:t>
      </w:r>
      <w:r w:rsidR="00251996" w:rsidRPr="002E4E38">
        <w:rPr>
          <w:sz w:val="24"/>
          <w:szCs w:val="24"/>
        </w:rPr>
        <w:t xml:space="preserve">Zleceniodawcy </w:t>
      </w:r>
      <w:r w:rsidRPr="002E4E38">
        <w:rPr>
          <w:sz w:val="24"/>
          <w:szCs w:val="24"/>
        </w:rPr>
        <w:t>karę umowną w wysokości:</w:t>
      </w:r>
    </w:p>
    <w:p w14:paraId="4FF99A36" w14:textId="79F929C2" w:rsidR="00012535" w:rsidRPr="002E4E38" w:rsidRDefault="00012535" w:rsidP="00012535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>0,1 % kwoty wynagrodzenia</w:t>
      </w:r>
      <w:r w:rsidR="0081338C" w:rsidRPr="002E4E38">
        <w:rPr>
          <w:sz w:val="24"/>
          <w:szCs w:val="24"/>
        </w:rPr>
        <w:t xml:space="preserve"> brutto</w:t>
      </w:r>
      <w:r w:rsidRPr="002E4E38">
        <w:rPr>
          <w:sz w:val="24"/>
          <w:szCs w:val="24"/>
        </w:rPr>
        <w:t xml:space="preserve"> ( </w:t>
      </w:r>
      <w:r w:rsidR="001F5C57" w:rsidRPr="002E4E38">
        <w:rPr>
          <w:sz w:val="24"/>
          <w:szCs w:val="24"/>
        </w:rPr>
        <w:t>§</w:t>
      </w:r>
      <w:r w:rsidRPr="002E4E38">
        <w:rPr>
          <w:sz w:val="24"/>
          <w:szCs w:val="24"/>
        </w:rPr>
        <w:t xml:space="preserve"> 3 ust.1) za każdy dzień </w:t>
      </w:r>
      <w:r w:rsidR="00FB062B" w:rsidRPr="002E4E38">
        <w:rPr>
          <w:sz w:val="24"/>
          <w:szCs w:val="24"/>
        </w:rPr>
        <w:t>opóźnienia</w:t>
      </w:r>
      <w:r w:rsidRPr="002E4E38">
        <w:rPr>
          <w:sz w:val="24"/>
          <w:szCs w:val="24"/>
        </w:rPr>
        <w:t>:</w:t>
      </w:r>
    </w:p>
    <w:p w14:paraId="359DF524" w14:textId="77777777" w:rsidR="00012535" w:rsidRPr="002E4E38" w:rsidRDefault="00012535" w:rsidP="00012535">
      <w:pPr>
        <w:pStyle w:val="Stopka"/>
        <w:numPr>
          <w:ilvl w:val="0"/>
          <w:numId w:val="3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>w stosunku do terminów określonych w § 2 niniejszej umowy</w:t>
      </w:r>
    </w:p>
    <w:p w14:paraId="07D232A9" w14:textId="5057C9FE" w:rsidR="00012535" w:rsidRPr="002E4E38" w:rsidRDefault="00012535" w:rsidP="00012535">
      <w:pPr>
        <w:pStyle w:val="Stopka"/>
        <w:numPr>
          <w:ilvl w:val="0"/>
          <w:numId w:val="3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>w usunięciu wad stwierdzonych przy odbiorze oraz w okresie rękojmi</w:t>
      </w:r>
      <w:r w:rsidR="002960CC" w:rsidRPr="002E4E38">
        <w:rPr>
          <w:sz w:val="24"/>
          <w:szCs w:val="24"/>
        </w:rPr>
        <w:t>/gwarancji</w:t>
      </w:r>
      <w:r w:rsidRPr="002E4E38">
        <w:rPr>
          <w:sz w:val="24"/>
          <w:szCs w:val="24"/>
        </w:rPr>
        <w:t>, licząc od pierwszego dnia po upływie terminu usunięcia wad</w:t>
      </w:r>
    </w:p>
    <w:p w14:paraId="25EE22EF" w14:textId="6490181A" w:rsidR="00012535" w:rsidRPr="002E4E38" w:rsidRDefault="00012535" w:rsidP="00012535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>15 % kwoty wynagrodzenia</w:t>
      </w:r>
      <w:r w:rsidR="0081338C" w:rsidRPr="002E4E38">
        <w:rPr>
          <w:sz w:val="24"/>
          <w:szCs w:val="24"/>
        </w:rPr>
        <w:t xml:space="preserve"> brutto</w:t>
      </w:r>
      <w:r w:rsidRPr="002E4E38">
        <w:rPr>
          <w:sz w:val="24"/>
          <w:szCs w:val="24"/>
        </w:rPr>
        <w:t xml:space="preserve"> ( </w:t>
      </w:r>
      <w:r w:rsidR="001F5C57" w:rsidRPr="002E4E38">
        <w:rPr>
          <w:sz w:val="24"/>
          <w:szCs w:val="24"/>
        </w:rPr>
        <w:t>§</w:t>
      </w:r>
      <w:r w:rsidRPr="002E4E38">
        <w:rPr>
          <w:sz w:val="24"/>
          <w:szCs w:val="24"/>
        </w:rPr>
        <w:t xml:space="preserve">3 ust.1) w razie </w:t>
      </w:r>
      <w:r w:rsidR="00472505" w:rsidRPr="002E4E38">
        <w:rPr>
          <w:sz w:val="24"/>
          <w:szCs w:val="24"/>
        </w:rPr>
        <w:t xml:space="preserve">rozwiązania umowy  przez Zleceniodawcę </w:t>
      </w:r>
      <w:r w:rsidRPr="002E4E38">
        <w:rPr>
          <w:sz w:val="24"/>
          <w:szCs w:val="24"/>
        </w:rPr>
        <w:t xml:space="preserve"> z przyczyn leżących po stronie </w:t>
      </w:r>
      <w:r w:rsidR="00811DBA" w:rsidRPr="002E4E38">
        <w:rPr>
          <w:sz w:val="24"/>
          <w:szCs w:val="24"/>
        </w:rPr>
        <w:t>Zleceniobiorcy</w:t>
      </w:r>
    </w:p>
    <w:p w14:paraId="3BBF04BD" w14:textId="335DE80F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3. </w:t>
      </w:r>
      <w:r w:rsidR="00F62F7D" w:rsidRPr="002E4E38">
        <w:rPr>
          <w:sz w:val="24"/>
          <w:szCs w:val="24"/>
        </w:rPr>
        <w:t xml:space="preserve">Zleceniodawca </w:t>
      </w:r>
      <w:r w:rsidRPr="002E4E38">
        <w:rPr>
          <w:sz w:val="24"/>
          <w:szCs w:val="24"/>
        </w:rPr>
        <w:t>jest uprawniony do dochodzenia odszkodowania uzupełniającego przewyższającego wysokość zastrzeżonych kar.</w:t>
      </w:r>
    </w:p>
    <w:p w14:paraId="2A259F4D" w14:textId="1DC3EC86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4. W przypadku stwierdzenia, że </w:t>
      </w:r>
      <w:r w:rsidR="00F62F7D" w:rsidRPr="002E4E38">
        <w:rPr>
          <w:sz w:val="24"/>
          <w:szCs w:val="24"/>
        </w:rPr>
        <w:t xml:space="preserve">Zleceniobiorca </w:t>
      </w:r>
      <w:r w:rsidRPr="002E4E38">
        <w:rPr>
          <w:sz w:val="24"/>
          <w:szCs w:val="24"/>
        </w:rPr>
        <w:t xml:space="preserve">nie wykonuje zadań wynikających z postanowień niniejszej umowy, </w:t>
      </w:r>
      <w:r w:rsidR="00F62F7D" w:rsidRPr="002E4E38">
        <w:rPr>
          <w:sz w:val="24"/>
          <w:szCs w:val="24"/>
        </w:rPr>
        <w:t xml:space="preserve">Zleceniodawca </w:t>
      </w:r>
      <w:r w:rsidRPr="002E4E38">
        <w:rPr>
          <w:sz w:val="24"/>
          <w:szCs w:val="24"/>
        </w:rPr>
        <w:t>ma prawo do rozwiązania umowy ze skutkiem natychmiastowym.</w:t>
      </w:r>
    </w:p>
    <w:p w14:paraId="005D223F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0FF77320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23085ADC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ind w:left="360"/>
        <w:jc w:val="center"/>
        <w:rPr>
          <w:sz w:val="24"/>
          <w:szCs w:val="24"/>
        </w:rPr>
      </w:pPr>
      <w:r w:rsidRPr="002E4E38">
        <w:rPr>
          <w:sz w:val="24"/>
          <w:szCs w:val="24"/>
        </w:rPr>
        <w:t>§ 7.</w:t>
      </w:r>
    </w:p>
    <w:p w14:paraId="12926FAA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ind w:left="360"/>
        <w:jc w:val="center"/>
        <w:rPr>
          <w:sz w:val="24"/>
          <w:szCs w:val="24"/>
        </w:rPr>
      </w:pPr>
    </w:p>
    <w:p w14:paraId="16D28C3A" w14:textId="1EDE5F58" w:rsidR="00012535" w:rsidRPr="002E4E38" w:rsidRDefault="00012535" w:rsidP="00012535">
      <w:pPr>
        <w:numPr>
          <w:ilvl w:val="0"/>
          <w:numId w:val="6"/>
        </w:numPr>
        <w:jc w:val="both"/>
        <w:rPr>
          <w:sz w:val="24"/>
          <w:szCs w:val="24"/>
        </w:rPr>
      </w:pPr>
      <w:r w:rsidRPr="002E4E38">
        <w:rPr>
          <w:sz w:val="24"/>
          <w:szCs w:val="24"/>
        </w:rPr>
        <w:t>W sprawach nieuregulowanych niniejszą umową obowiązują przepisy</w:t>
      </w:r>
      <w:r w:rsidR="00F62F7D" w:rsidRPr="002E4E38">
        <w:rPr>
          <w:sz w:val="24"/>
          <w:szCs w:val="24"/>
        </w:rPr>
        <w:t xml:space="preserve"> prawa powszechnie obowiązującego w tym</w:t>
      </w:r>
      <w:r w:rsidRPr="002E4E38">
        <w:rPr>
          <w:sz w:val="24"/>
          <w:szCs w:val="24"/>
        </w:rPr>
        <w:t xml:space="preserve"> Kodeksu Cywilnego.</w:t>
      </w:r>
    </w:p>
    <w:p w14:paraId="265A3AC7" w14:textId="3D0E3BCF" w:rsidR="00012535" w:rsidRPr="002E4E38" w:rsidRDefault="00012535" w:rsidP="00012535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 Ewentualne spory rozstrzygać będzie sąd właściwy</w:t>
      </w:r>
      <w:r w:rsidR="00F07A23" w:rsidRPr="002E4E38">
        <w:rPr>
          <w:sz w:val="24"/>
          <w:szCs w:val="24"/>
        </w:rPr>
        <w:t xml:space="preserve"> miejscowo</w:t>
      </w:r>
      <w:r w:rsidRPr="002E4E38">
        <w:rPr>
          <w:sz w:val="24"/>
          <w:szCs w:val="24"/>
        </w:rPr>
        <w:t xml:space="preserve"> dla</w:t>
      </w:r>
      <w:r w:rsidR="00F62F7D" w:rsidRPr="002E4E38">
        <w:rPr>
          <w:sz w:val="24"/>
          <w:szCs w:val="24"/>
        </w:rPr>
        <w:t xml:space="preserve"> siedziby</w:t>
      </w:r>
      <w:r w:rsidRPr="002E4E38">
        <w:rPr>
          <w:sz w:val="24"/>
          <w:szCs w:val="24"/>
        </w:rPr>
        <w:t xml:space="preserve"> </w:t>
      </w:r>
      <w:r w:rsidR="00F62F7D" w:rsidRPr="002E4E38">
        <w:rPr>
          <w:sz w:val="24"/>
          <w:szCs w:val="24"/>
        </w:rPr>
        <w:t>Zleceniodawcy</w:t>
      </w:r>
      <w:r w:rsidRPr="002E4E38">
        <w:rPr>
          <w:sz w:val="24"/>
          <w:szCs w:val="24"/>
        </w:rPr>
        <w:t>.</w:t>
      </w:r>
    </w:p>
    <w:p w14:paraId="6E8DB67D" w14:textId="38CBFE2D" w:rsidR="00012535" w:rsidRPr="002E4E38" w:rsidRDefault="00012535" w:rsidP="00012535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 Cesja wierzytelności wymaga pisemnej zgody </w:t>
      </w:r>
      <w:r w:rsidR="00F62F7D" w:rsidRPr="002E4E38">
        <w:rPr>
          <w:sz w:val="24"/>
          <w:szCs w:val="24"/>
        </w:rPr>
        <w:t>Zleceniodawcy</w:t>
      </w:r>
      <w:r w:rsidRPr="002E4E38">
        <w:rPr>
          <w:sz w:val="24"/>
          <w:szCs w:val="24"/>
        </w:rPr>
        <w:t>.</w:t>
      </w:r>
    </w:p>
    <w:p w14:paraId="4D9EBD37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ind w:left="360"/>
        <w:jc w:val="center"/>
        <w:rPr>
          <w:sz w:val="24"/>
          <w:szCs w:val="24"/>
        </w:rPr>
      </w:pPr>
    </w:p>
    <w:p w14:paraId="5DCDBEB8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391A8D95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 w:rsidRPr="002E4E38">
        <w:rPr>
          <w:sz w:val="24"/>
          <w:szCs w:val="24"/>
        </w:rPr>
        <w:t>§ 8.</w:t>
      </w:r>
    </w:p>
    <w:p w14:paraId="4AB666D1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</w:p>
    <w:p w14:paraId="36113FCB" w14:textId="159F96E1" w:rsidR="00012535" w:rsidRPr="002E4E38" w:rsidRDefault="00012535" w:rsidP="00012535">
      <w:pPr>
        <w:tabs>
          <w:tab w:val="left" w:pos="708"/>
          <w:tab w:val="center" w:pos="4536"/>
          <w:tab w:val="right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1. Informacje dotyczące zasad ochrony danych osobowych obowiązujących w Nadleśnictwie Kobiór stanowią załącznik nr </w:t>
      </w:r>
      <w:r w:rsidR="001F5C57" w:rsidRPr="002E4E38">
        <w:rPr>
          <w:sz w:val="24"/>
          <w:szCs w:val="24"/>
        </w:rPr>
        <w:t>4</w:t>
      </w:r>
      <w:r w:rsidR="00450982" w:rsidRPr="002E4E38">
        <w:rPr>
          <w:sz w:val="24"/>
          <w:szCs w:val="24"/>
        </w:rPr>
        <w:t xml:space="preserve"> </w:t>
      </w:r>
      <w:r w:rsidRPr="002E4E38">
        <w:rPr>
          <w:sz w:val="24"/>
          <w:szCs w:val="24"/>
        </w:rPr>
        <w:t>do umowy.</w:t>
      </w:r>
    </w:p>
    <w:p w14:paraId="4EC921B1" w14:textId="613170C1" w:rsidR="00012535" w:rsidRPr="002E4E38" w:rsidRDefault="00012535" w:rsidP="00012535">
      <w:pPr>
        <w:tabs>
          <w:tab w:val="left" w:pos="708"/>
          <w:tab w:val="center" w:pos="4536"/>
          <w:tab w:val="right" w:pos="9072"/>
        </w:tabs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2. </w:t>
      </w:r>
      <w:r w:rsidR="00F62F7D" w:rsidRPr="002E4E38">
        <w:rPr>
          <w:sz w:val="24"/>
          <w:szCs w:val="24"/>
        </w:rPr>
        <w:t xml:space="preserve">Zleceniobiorca </w:t>
      </w:r>
      <w:r w:rsidRPr="002E4E38">
        <w:rPr>
          <w:sz w:val="24"/>
          <w:szCs w:val="24"/>
        </w:rPr>
        <w:t>oświadcza, że w związku z prowadzoną przeze niego działalnością gospodarczą nie jest osobą „przyjmującą zlecenie lub świadczącą usługi”  w rozumieniu art. 1 pkt 1b lit. b. ustawy z dnia 10 października 2002r. o minimalnym wynagrodzeniu za pracę (tj. Dz. U. z 202</w:t>
      </w:r>
      <w:r w:rsidR="00E61737">
        <w:rPr>
          <w:sz w:val="24"/>
          <w:szCs w:val="24"/>
        </w:rPr>
        <w:t>4</w:t>
      </w:r>
      <w:r w:rsidRPr="002E4E38">
        <w:rPr>
          <w:sz w:val="24"/>
          <w:szCs w:val="24"/>
        </w:rPr>
        <w:t xml:space="preserve"> r., poz. </w:t>
      </w:r>
      <w:r w:rsidR="00E61737">
        <w:rPr>
          <w:sz w:val="24"/>
          <w:szCs w:val="24"/>
        </w:rPr>
        <w:t>1773</w:t>
      </w:r>
      <w:r w:rsidRPr="002E4E38">
        <w:rPr>
          <w:sz w:val="24"/>
          <w:szCs w:val="24"/>
        </w:rPr>
        <w:t>).</w:t>
      </w:r>
    </w:p>
    <w:p w14:paraId="778BA9CF" w14:textId="34763663" w:rsidR="00012535" w:rsidRPr="002E4E38" w:rsidRDefault="00012535" w:rsidP="00012535">
      <w:pPr>
        <w:tabs>
          <w:tab w:val="left" w:pos="255"/>
        </w:tabs>
        <w:jc w:val="both"/>
        <w:rPr>
          <w:color w:val="000000"/>
          <w:sz w:val="24"/>
          <w:szCs w:val="24"/>
          <w:lang w:eastAsia="en-US"/>
        </w:rPr>
      </w:pPr>
    </w:p>
    <w:p w14:paraId="43FE5E0A" w14:textId="77777777" w:rsidR="00012535" w:rsidRPr="002E4E38" w:rsidRDefault="00012535" w:rsidP="00012535">
      <w:pPr>
        <w:jc w:val="center"/>
        <w:rPr>
          <w:sz w:val="24"/>
          <w:szCs w:val="24"/>
        </w:rPr>
      </w:pPr>
    </w:p>
    <w:p w14:paraId="106A7895" w14:textId="77777777" w:rsidR="00012535" w:rsidRPr="002E4E38" w:rsidRDefault="00012535" w:rsidP="00012535">
      <w:pPr>
        <w:jc w:val="center"/>
        <w:rPr>
          <w:sz w:val="24"/>
          <w:szCs w:val="24"/>
        </w:rPr>
      </w:pPr>
      <w:r w:rsidRPr="002E4E38">
        <w:rPr>
          <w:sz w:val="24"/>
          <w:szCs w:val="24"/>
        </w:rPr>
        <w:t>§ 9.</w:t>
      </w:r>
    </w:p>
    <w:p w14:paraId="5FA0A286" w14:textId="77777777" w:rsidR="00012535" w:rsidRPr="002E4E38" w:rsidRDefault="00012535" w:rsidP="00012535">
      <w:pPr>
        <w:jc w:val="center"/>
        <w:rPr>
          <w:sz w:val="24"/>
          <w:szCs w:val="24"/>
        </w:rPr>
      </w:pPr>
    </w:p>
    <w:p w14:paraId="3087E9F0" w14:textId="1262C87A" w:rsidR="00012535" w:rsidRPr="002E4E38" w:rsidRDefault="00012535" w:rsidP="00012535">
      <w:pPr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1. Jeżeli którekolwiek z postanowień umowy okaże się nieważne, pozostałe postanowienia umowy pozostają w mocy, a </w:t>
      </w:r>
      <w:r w:rsidR="00F62F7D" w:rsidRPr="002E4E38">
        <w:rPr>
          <w:sz w:val="24"/>
          <w:szCs w:val="24"/>
        </w:rPr>
        <w:t>S</w:t>
      </w:r>
      <w:r w:rsidRPr="002E4E38">
        <w:rPr>
          <w:sz w:val="24"/>
          <w:szCs w:val="24"/>
        </w:rPr>
        <w:t>trony zobowiązują się do zastąpienia nieważnych postanowień lub ich części postanowieniami mającymi moc prawną możliwie zbliżony do zastępowanego porozumienia lub jego części.</w:t>
      </w:r>
    </w:p>
    <w:p w14:paraId="69266E4F" w14:textId="00092A4A" w:rsidR="00012535" w:rsidRPr="002E4E38" w:rsidRDefault="00012535" w:rsidP="00012535">
      <w:pPr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2. Zmiany umowy mogą być dokonywane w formie pisemnej w postaci aneksów podpisanych przez obie </w:t>
      </w:r>
      <w:r w:rsidR="00F62F7D" w:rsidRPr="002E4E38">
        <w:rPr>
          <w:sz w:val="24"/>
          <w:szCs w:val="24"/>
        </w:rPr>
        <w:t>S</w:t>
      </w:r>
      <w:r w:rsidRPr="002E4E38">
        <w:rPr>
          <w:sz w:val="24"/>
          <w:szCs w:val="24"/>
        </w:rPr>
        <w:t>trony.</w:t>
      </w:r>
    </w:p>
    <w:p w14:paraId="1E0EC8A2" w14:textId="77777777" w:rsidR="00012535" w:rsidRPr="002E4E38" w:rsidRDefault="00012535" w:rsidP="009B7A40">
      <w:pPr>
        <w:rPr>
          <w:sz w:val="24"/>
          <w:szCs w:val="24"/>
        </w:rPr>
      </w:pPr>
    </w:p>
    <w:p w14:paraId="3833BCDB" w14:textId="77777777" w:rsidR="00012535" w:rsidRPr="002E4E38" w:rsidRDefault="00012535" w:rsidP="008143EE">
      <w:pPr>
        <w:rPr>
          <w:sz w:val="24"/>
          <w:szCs w:val="24"/>
        </w:rPr>
      </w:pPr>
    </w:p>
    <w:p w14:paraId="33E0EB69" w14:textId="77777777" w:rsidR="00012535" w:rsidRPr="002E4E38" w:rsidRDefault="00012535" w:rsidP="00012535">
      <w:pPr>
        <w:jc w:val="center"/>
        <w:rPr>
          <w:sz w:val="24"/>
          <w:szCs w:val="24"/>
        </w:rPr>
      </w:pPr>
    </w:p>
    <w:p w14:paraId="56B3EA6B" w14:textId="77777777" w:rsidR="00012535" w:rsidRPr="002E4E38" w:rsidRDefault="00012535" w:rsidP="00012535">
      <w:pPr>
        <w:jc w:val="center"/>
        <w:rPr>
          <w:sz w:val="24"/>
          <w:szCs w:val="24"/>
        </w:rPr>
      </w:pPr>
      <w:r w:rsidRPr="002E4E38">
        <w:rPr>
          <w:sz w:val="24"/>
          <w:szCs w:val="24"/>
        </w:rPr>
        <w:t>§ 10.</w:t>
      </w:r>
    </w:p>
    <w:p w14:paraId="4F34EB74" w14:textId="77777777" w:rsidR="00012535" w:rsidRPr="002E4E38" w:rsidRDefault="00012535" w:rsidP="00012535">
      <w:pPr>
        <w:jc w:val="center"/>
        <w:rPr>
          <w:sz w:val="24"/>
          <w:szCs w:val="24"/>
        </w:rPr>
      </w:pPr>
    </w:p>
    <w:p w14:paraId="3C39A026" w14:textId="25EE8766" w:rsidR="00012535" w:rsidRPr="002E4E38" w:rsidRDefault="00012535" w:rsidP="00012535">
      <w:pPr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Umowę sporządzono w dwóch jednobrzmiących egzemplarzach, z których po jednym egzemplarzu otrzyma każda ze </w:t>
      </w:r>
      <w:r w:rsidR="00F62F7D" w:rsidRPr="002E4E38">
        <w:rPr>
          <w:sz w:val="24"/>
          <w:szCs w:val="24"/>
        </w:rPr>
        <w:t>S</w:t>
      </w:r>
      <w:r w:rsidRPr="002E4E38">
        <w:rPr>
          <w:sz w:val="24"/>
          <w:szCs w:val="24"/>
        </w:rPr>
        <w:t>tron.</w:t>
      </w:r>
    </w:p>
    <w:p w14:paraId="59666D87" w14:textId="0D8B8F4D" w:rsidR="00F62F7D" w:rsidRPr="002E4E38" w:rsidRDefault="00F62F7D" w:rsidP="00012535">
      <w:pPr>
        <w:jc w:val="both"/>
        <w:rPr>
          <w:sz w:val="24"/>
          <w:szCs w:val="24"/>
        </w:rPr>
      </w:pPr>
    </w:p>
    <w:p w14:paraId="68138BF8" w14:textId="77777777" w:rsidR="00F62F7D" w:rsidRPr="002E4E38" w:rsidRDefault="00F62F7D" w:rsidP="00012535">
      <w:pPr>
        <w:jc w:val="both"/>
        <w:rPr>
          <w:sz w:val="24"/>
          <w:szCs w:val="24"/>
        </w:rPr>
      </w:pPr>
    </w:p>
    <w:p w14:paraId="14DB65AB" w14:textId="77777777" w:rsidR="00F62F7D" w:rsidRPr="002E4E38" w:rsidRDefault="00F62F7D" w:rsidP="00012535">
      <w:pPr>
        <w:jc w:val="both"/>
        <w:rPr>
          <w:sz w:val="24"/>
          <w:szCs w:val="24"/>
        </w:rPr>
      </w:pPr>
    </w:p>
    <w:p w14:paraId="3E052E20" w14:textId="06FE4A13" w:rsidR="00F62F7D" w:rsidRPr="002E4E38" w:rsidRDefault="00F62F7D" w:rsidP="00012535">
      <w:pPr>
        <w:jc w:val="both"/>
        <w:rPr>
          <w:sz w:val="24"/>
          <w:szCs w:val="24"/>
        </w:rPr>
      </w:pPr>
      <w:r w:rsidRPr="002E4E38">
        <w:rPr>
          <w:sz w:val="24"/>
          <w:szCs w:val="24"/>
        </w:rPr>
        <w:t>Załączniki:</w:t>
      </w:r>
    </w:p>
    <w:p w14:paraId="171204A1" w14:textId="37B48239" w:rsidR="00F62F7D" w:rsidRPr="002E4E38" w:rsidRDefault="009B7A40" w:rsidP="009B7A40">
      <w:pPr>
        <w:jc w:val="both"/>
        <w:rPr>
          <w:color w:val="000000"/>
          <w:sz w:val="24"/>
          <w:szCs w:val="24"/>
        </w:rPr>
      </w:pPr>
      <w:r w:rsidRPr="002E4E38">
        <w:rPr>
          <w:color w:val="000000"/>
          <w:sz w:val="24"/>
          <w:szCs w:val="24"/>
        </w:rPr>
        <w:t>1</w:t>
      </w:r>
      <w:r w:rsidR="00B71A8E" w:rsidRPr="002E4E38">
        <w:rPr>
          <w:color w:val="000000"/>
          <w:sz w:val="24"/>
          <w:szCs w:val="24"/>
        </w:rPr>
        <w:t>.</w:t>
      </w:r>
      <w:r w:rsidR="00E5117F">
        <w:rPr>
          <w:color w:val="000000"/>
          <w:sz w:val="24"/>
          <w:szCs w:val="24"/>
        </w:rPr>
        <w:t>2</w:t>
      </w:r>
      <w:r w:rsidRPr="002E4E38">
        <w:rPr>
          <w:color w:val="000000"/>
          <w:sz w:val="24"/>
          <w:szCs w:val="24"/>
        </w:rPr>
        <w:t xml:space="preserve"> Opis prac</w:t>
      </w:r>
      <w:r w:rsidR="0061210C">
        <w:rPr>
          <w:color w:val="000000"/>
          <w:sz w:val="24"/>
          <w:szCs w:val="24"/>
        </w:rPr>
        <w:t xml:space="preserve">- </w:t>
      </w:r>
      <w:proofErr w:type="spellStart"/>
      <w:r w:rsidR="0061210C">
        <w:rPr>
          <w:color w:val="000000"/>
          <w:sz w:val="24"/>
          <w:szCs w:val="24"/>
        </w:rPr>
        <w:t>wyciag</w:t>
      </w:r>
      <w:proofErr w:type="spellEnd"/>
      <w:r w:rsidR="0061210C">
        <w:rPr>
          <w:color w:val="000000"/>
          <w:sz w:val="24"/>
          <w:szCs w:val="24"/>
        </w:rPr>
        <w:t xml:space="preserve"> z projektu</w:t>
      </w:r>
      <w:r w:rsidRPr="002E4E38">
        <w:rPr>
          <w:color w:val="000000"/>
          <w:sz w:val="24"/>
          <w:szCs w:val="24"/>
        </w:rPr>
        <w:t xml:space="preserve"> </w:t>
      </w:r>
      <w:r w:rsidR="00D27119" w:rsidRPr="002E4E38">
        <w:rPr>
          <w:color w:val="000000"/>
          <w:sz w:val="24"/>
          <w:szCs w:val="24"/>
        </w:rPr>
        <w:t xml:space="preserve"> </w:t>
      </w:r>
    </w:p>
    <w:p w14:paraId="2F681D60" w14:textId="17C07825" w:rsidR="00F62F7D" w:rsidRPr="002E4E38" w:rsidRDefault="00E5117F" w:rsidP="009B7A4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B7A40" w:rsidRPr="002E4E38">
        <w:rPr>
          <w:sz w:val="24"/>
          <w:szCs w:val="24"/>
        </w:rPr>
        <w:t xml:space="preserve">. </w:t>
      </w:r>
      <w:r w:rsidR="00F62F7D" w:rsidRPr="002E4E38">
        <w:rPr>
          <w:sz w:val="24"/>
          <w:szCs w:val="24"/>
        </w:rPr>
        <w:t>Oferta.</w:t>
      </w:r>
    </w:p>
    <w:p w14:paraId="14228135" w14:textId="45001AA3" w:rsidR="00F62F7D" w:rsidRPr="002E4E38" w:rsidRDefault="00D27119" w:rsidP="009B7A40">
      <w:pPr>
        <w:jc w:val="both"/>
        <w:rPr>
          <w:sz w:val="24"/>
          <w:szCs w:val="24"/>
        </w:rPr>
      </w:pPr>
      <w:r w:rsidRPr="002E4E38">
        <w:rPr>
          <w:sz w:val="24"/>
          <w:szCs w:val="24"/>
        </w:rPr>
        <w:t>4</w:t>
      </w:r>
      <w:r w:rsidR="009B7A40" w:rsidRPr="002E4E38">
        <w:rPr>
          <w:sz w:val="24"/>
          <w:szCs w:val="24"/>
        </w:rPr>
        <w:t xml:space="preserve">. </w:t>
      </w:r>
      <w:r w:rsidR="00F62F7D" w:rsidRPr="002E4E38">
        <w:rPr>
          <w:sz w:val="24"/>
          <w:szCs w:val="24"/>
        </w:rPr>
        <w:t>Informacj</w:t>
      </w:r>
      <w:r w:rsidR="00E166A5" w:rsidRPr="002E4E38">
        <w:rPr>
          <w:sz w:val="24"/>
          <w:szCs w:val="24"/>
        </w:rPr>
        <w:t>a</w:t>
      </w:r>
      <w:r w:rsidR="00F62F7D" w:rsidRPr="002E4E38">
        <w:rPr>
          <w:sz w:val="24"/>
          <w:szCs w:val="24"/>
        </w:rPr>
        <w:t xml:space="preserve"> dotycząc</w:t>
      </w:r>
      <w:r w:rsidR="00D74E0E" w:rsidRPr="002E4E38">
        <w:rPr>
          <w:sz w:val="24"/>
          <w:szCs w:val="24"/>
        </w:rPr>
        <w:t>a</w:t>
      </w:r>
      <w:r w:rsidR="00F62F7D" w:rsidRPr="002E4E38">
        <w:rPr>
          <w:sz w:val="24"/>
          <w:szCs w:val="24"/>
        </w:rPr>
        <w:t xml:space="preserve"> zasad ochrony danych osobowych.</w:t>
      </w:r>
    </w:p>
    <w:p w14:paraId="5DCC8824" w14:textId="4E3336DE" w:rsidR="00B44215" w:rsidRPr="002E4E38" w:rsidRDefault="00B71A8E" w:rsidP="009B7A40">
      <w:pPr>
        <w:jc w:val="both"/>
        <w:rPr>
          <w:sz w:val="24"/>
          <w:szCs w:val="24"/>
        </w:rPr>
      </w:pPr>
      <w:r w:rsidRPr="002E4E38">
        <w:rPr>
          <w:sz w:val="24"/>
          <w:szCs w:val="24"/>
        </w:rPr>
        <w:t xml:space="preserve"> </w:t>
      </w:r>
    </w:p>
    <w:p w14:paraId="09C1B7F0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</w:p>
    <w:p w14:paraId="67BA1567" w14:textId="48903198" w:rsidR="00012535" w:rsidRPr="002E4E38" w:rsidRDefault="00811DBA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sz w:val="24"/>
          <w:szCs w:val="24"/>
        </w:rPr>
      </w:pPr>
      <w:r w:rsidRPr="002E4E38">
        <w:rPr>
          <w:sz w:val="24"/>
          <w:szCs w:val="24"/>
        </w:rPr>
        <w:t>Zleceniobiorca</w:t>
      </w:r>
      <w:r w:rsidR="00012535" w:rsidRPr="002E4E38">
        <w:rPr>
          <w:sz w:val="24"/>
          <w:szCs w:val="24"/>
        </w:rPr>
        <w:tab/>
      </w:r>
      <w:r w:rsidR="00012535" w:rsidRPr="002E4E38">
        <w:rPr>
          <w:sz w:val="24"/>
          <w:szCs w:val="24"/>
        </w:rPr>
        <w:tab/>
      </w:r>
      <w:r w:rsidR="00012535" w:rsidRPr="002E4E38">
        <w:rPr>
          <w:sz w:val="24"/>
          <w:szCs w:val="24"/>
        </w:rPr>
        <w:tab/>
      </w:r>
      <w:r w:rsidR="00012535" w:rsidRPr="002E4E38">
        <w:rPr>
          <w:sz w:val="24"/>
          <w:szCs w:val="24"/>
        </w:rPr>
        <w:tab/>
      </w:r>
      <w:r w:rsidR="00012535" w:rsidRPr="002E4E38">
        <w:rPr>
          <w:sz w:val="24"/>
          <w:szCs w:val="24"/>
        </w:rPr>
        <w:tab/>
      </w:r>
      <w:r w:rsidR="00012535" w:rsidRPr="002E4E38">
        <w:rPr>
          <w:sz w:val="24"/>
          <w:szCs w:val="24"/>
        </w:rPr>
        <w:tab/>
      </w:r>
      <w:r w:rsidR="00012535" w:rsidRPr="002E4E38">
        <w:rPr>
          <w:sz w:val="24"/>
          <w:szCs w:val="24"/>
        </w:rPr>
        <w:tab/>
      </w:r>
      <w:r w:rsidRPr="002E4E38">
        <w:rPr>
          <w:sz w:val="24"/>
          <w:szCs w:val="24"/>
        </w:rPr>
        <w:t>Zleceniodawca</w:t>
      </w:r>
    </w:p>
    <w:p w14:paraId="68D3F87E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sz w:val="24"/>
          <w:szCs w:val="24"/>
        </w:rPr>
      </w:pPr>
    </w:p>
    <w:p w14:paraId="26F0DF14" w14:textId="77777777" w:rsidR="00012535" w:rsidRPr="002E4E38" w:rsidRDefault="00012535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sz w:val="24"/>
          <w:szCs w:val="24"/>
        </w:rPr>
      </w:pPr>
    </w:p>
    <w:p w14:paraId="01AACBED" w14:textId="77777777" w:rsidR="00012535" w:rsidRPr="002E4E38" w:rsidRDefault="00012535" w:rsidP="00012535">
      <w:pPr>
        <w:rPr>
          <w:sz w:val="24"/>
          <w:szCs w:val="24"/>
        </w:rPr>
      </w:pPr>
    </w:p>
    <w:p w14:paraId="18F41B03" w14:textId="77777777" w:rsidR="001224B7" w:rsidRPr="002E4E38" w:rsidRDefault="001224B7">
      <w:pPr>
        <w:rPr>
          <w:sz w:val="24"/>
          <w:szCs w:val="24"/>
        </w:rPr>
      </w:pPr>
    </w:p>
    <w:sectPr w:rsidR="001224B7" w:rsidRPr="002E4E38">
      <w:footerReference w:type="default" r:id="rId8"/>
      <w:pgSz w:w="11906" w:h="16838"/>
      <w:pgMar w:top="360" w:right="1077" w:bottom="1077" w:left="107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0691B" w14:textId="77777777" w:rsidR="00641F2E" w:rsidRDefault="00641F2E" w:rsidP="00AB5A81">
      <w:r>
        <w:separator/>
      </w:r>
    </w:p>
  </w:endnote>
  <w:endnote w:type="continuationSeparator" w:id="0">
    <w:p w14:paraId="224D1081" w14:textId="77777777" w:rsidR="00641F2E" w:rsidRDefault="00641F2E" w:rsidP="00AB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3485971"/>
      <w:docPartObj>
        <w:docPartGallery w:val="Page Numbers (Bottom of Page)"/>
        <w:docPartUnique/>
      </w:docPartObj>
    </w:sdtPr>
    <w:sdtContent>
      <w:p w14:paraId="08505B1C" w14:textId="18668D4C" w:rsidR="00AB5A81" w:rsidRDefault="00AB5A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A4E25C" w14:textId="77777777" w:rsidR="00AB5A81" w:rsidRDefault="00AB5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11311" w14:textId="77777777" w:rsidR="00641F2E" w:rsidRDefault="00641F2E" w:rsidP="00AB5A81">
      <w:r>
        <w:separator/>
      </w:r>
    </w:p>
  </w:footnote>
  <w:footnote w:type="continuationSeparator" w:id="0">
    <w:p w14:paraId="5C778652" w14:textId="77777777" w:rsidR="00641F2E" w:rsidRDefault="00641F2E" w:rsidP="00AB5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B179A"/>
    <w:multiLevelType w:val="multilevel"/>
    <w:tmpl w:val="6854E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86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5C846A0"/>
    <w:multiLevelType w:val="singleLevel"/>
    <w:tmpl w:val="86FA96D2"/>
    <w:lvl w:ilvl="0">
      <w:start w:val="5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28EB721D"/>
    <w:multiLevelType w:val="multilevel"/>
    <w:tmpl w:val="3968D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938D9"/>
    <w:multiLevelType w:val="multilevel"/>
    <w:tmpl w:val="9F40F2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03194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D0B70EF"/>
    <w:multiLevelType w:val="hybridMultilevel"/>
    <w:tmpl w:val="8710F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E6BD1"/>
    <w:multiLevelType w:val="hybridMultilevel"/>
    <w:tmpl w:val="642A0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903260">
    <w:abstractNumId w:val="0"/>
  </w:num>
  <w:num w:numId="2" w16cid:durableId="2099329315">
    <w:abstractNumId w:val="3"/>
  </w:num>
  <w:num w:numId="3" w16cid:durableId="465315654">
    <w:abstractNumId w:val="2"/>
  </w:num>
  <w:num w:numId="4" w16cid:durableId="360979737">
    <w:abstractNumId w:val="4"/>
  </w:num>
  <w:num w:numId="5" w16cid:durableId="783155762">
    <w:abstractNumId w:val="5"/>
  </w:num>
  <w:num w:numId="6" w16cid:durableId="1612080238">
    <w:abstractNumId w:val="1"/>
  </w:num>
  <w:num w:numId="7" w16cid:durableId="1660578273">
    <w:abstractNumId w:val="7"/>
  </w:num>
  <w:num w:numId="8" w16cid:durableId="192167556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Baron">
    <w15:presenceInfo w15:providerId="Windows Live" w15:userId="5545c698461d3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535"/>
    <w:rsid w:val="00012535"/>
    <w:rsid w:val="000154BB"/>
    <w:rsid w:val="000233C2"/>
    <w:rsid w:val="00027C43"/>
    <w:rsid w:val="000325E0"/>
    <w:rsid w:val="000426FC"/>
    <w:rsid w:val="00092AED"/>
    <w:rsid w:val="000B64F7"/>
    <w:rsid w:val="000C4298"/>
    <w:rsid w:val="000D3BFC"/>
    <w:rsid w:val="000E3EF6"/>
    <w:rsid w:val="001149BD"/>
    <w:rsid w:val="001224B7"/>
    <w:rsid w:val="00137130"/>
    <w:rsid w:val="00140850"/>
    <w:rsid w:val="0016706C"/>
    <w:rsid w:val="0019406A"/>
    <w:rsid w:val="001E7A84"/>
    <w:rsid w:val="001F5C57"/>
    <w:rsid w:val="0020151B"/>
    <w:rsid w:val="00251996"/>
    <w:rsid w:val="00276899"/>
    <w:rsid w:val="002960CC"/>
    <w:rsid w:val="002E4E38"/>
    <w:rsid w:val="003067D1"/>
    <w:rsid w:val="00343430"/>
    <w:rsid w:val="00351386"/>
    <w:rsid w:val="0035696F"/>
    <w:rsid w:val="00385B32"/>
    <w:rsid w:val="003A094F"/>
    <w:rsid w:val="003A3E56"/>
    <w:rsid w:val="003F681A"/>
    <w:rsid w:val="0040227F"/>
    <w:rsid w:val="00410AE7"/>
    <w:rsid w:val="00450982"/>
    <w:rsid w:val="00471861"/>
    <w:rsid w:val="00472505"/>
    <w:rsid w:val="004774D6"/>
    <w:rsid w:val="004C6801"/>
    <w:rsid w:val="004E5D66"/>
    <w:rsid w:val="00542BA7"/>
    <w:rsid w:val="005555A0"/>
    <w:rsid w:val="00561EB8"/>
    <w:rsid w:val="00574AF3"/>
    <w:rsid w:val="00586F7E"/>
    <w:rsid w:val="00593A19"/>
    <w:rsid w:val="005A25B7"/>
    <w:rsid w:val="005A764A"/>
    <w:rsid w:val="005C3B9A"/>
    <w:rsid w:val="005C768D"/>
    <w:rsid w:val="005C7FAE"/>
    <w:rsid w:val="005E1EDB"/>
    <w:rsid w:val="005E2F57"/>
    <w:rsid w:val="00610015"/>
    <w:rsid w:val="0061210C"/>
    <w:rsid w:val="00641F2E"/>
    <w:rsid w:val="006A038E"/>
    <w:rsid w:val="006C2562"/>
    <w:rsid w:val="00711579"/>
    <w:rsid w:val="00724901"/>
    <w:rsid w:val="007252FB"/>
    <w:rsid w:val="00743C06"/>
    <w:rsid w:val="007446CD"/>
    <w:rsid w:val="007621A1"/>
    <w:rsid w:val="0079004E"/>
    <w:rsid w:val="007939ED"/>
    <w:rsid w:val="00797B9D"/>
    <w:rsid w:val="00811DBA"/>
    <w:rsid w:val="0081338C"/>
    <w:rsid w:val="008143EE"/>
    <w:rsid w:val="00865968"/>
    <w:rsid w:val="00877C32"/>
    <w:rsid w:val="008E2B23"/>
    <w:rsid w:val="00912290"/>
    <w:rsid w:val="00945322"/>
    <w:rsid w:val="00956313"/>
    <w:rsid w:val="00980C9D"/>
    <w:rsid w:val="009B2FE3"/>
    <w:rsid w:val="009B7A40"/>
    <w:rsid w:val="009F22A6"/>
    <w:rsid w:val="00A21E4D"/>
    <w:rsid w:val="00A53DAC"/>
    <w:rsid w:val="00A662F4"/>
    <w:rsid w:val="00A94BAA"/>
    <w:rsid w:val="00AB5A81"/>
    <w:rsid w:val="00AC1605"/>
    <w:rsid w:val="00AC332B"/>
    <w:rsid w:val="00AC5C62"/>
    <w:rsid w:val="00AE7F8F"/>
    <w:rsid w:val="00AF4958"/>
    <w:rsid w:val="00AF7BB2"/>
    <w:rsid w:val="00B0267A"/>
    <w:rsid w:val="00B44215"/>
    <w:rsid w:val="00B57560"/>
    <w:rsid w:val="00B63FC7"/>
    <w:rsid w:val="00B71A8E"/>
    <w:rsid w:val="00B7290D"/>
    <w:rsid w:val="00B85BAB"/>
    <w:rsid w:val="00B93587"/>
    <w:rsid w:val="00BF1629"/>
    <w:rsid w:val="00C618F0"/>
    <w:rsid w:val="00CA2CC9"/>
    <w:rsid w:val="00CA6B5F"/>
    <w:rsid w:val="00CB26CD"/>
    <w:rsid w:val="00D036F6"/>
    <w:rsid w:val="00D215D1"/>
    <w:rsid w:val="00D27119"/>
    <w:rsid w:val="00D74E0E"/>
    <w:rsid w:val="00D7715E"/>
    <w:rsid w:val="00E003BF"/>
    <w:rsid w:val="00E15B40"/>
    <w:rsid w:val="00E166A5"/>
    <w:rsid w:val="00E5117F"/>
    <w:rsid w:val="00E61737"/>
    <w:rsid w:val="00E703AB"/>
    <w:rsid w:val="00E71FDC"/>
    <w:rsid w:val="00EE0595"/>
    <w:rsid w:val="00EE7635"/>
    <w:rsid w:val="00F004F1"/>
    <w:rsid w:val="00F061D1"/>
    <w:rsid w:val="00F07A23"/>
    <w:rsid w:val="00F245A4"/>
    <w:rsid w:val="00F46CBD"/>
    <w:rsid w:val="00F52E1E"/>
    <w:rsid w:val="00F62F7D"/>
    <w:rsid w:val="00F6678C"/>
    <w:rsid w:val="00F805B7"/>
    <w:rsid w:val="00F836F4"/>
    <w:rsid w:val="00FB062B"/>
    <w:rsid w:val="00FF0CAE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6CC92"/>
  <w15:docId w15:val="{B90E5740-614B-4851-9E23-8C9B5FC4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12535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012535"/>
    <w:pPr>
      <w:keepNext/>
      <w:jc w:val="both"/>
      <w:outlineLvl w:val="2"/>
    </w:pPr>
    <w:rPr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253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12535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125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5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8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9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9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62F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A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A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450982"/>
    <w:pPr>
      <w:widowControl w:val="0"/>
      <w:suppressAutoHyphens/>
      <w:ind w:left="116"/>
      <w:jc w:val="both"/>
    </w:pPr>
    <w:rPr>
      <w:rFonts w:ascii="Arial" w:eastAsia="Arial" w:hAnsi="Arial" w:cs="Arial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50982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4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67574-A418-40C2-8C28-2C0455DE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Albertusiak</cp:lastModifiedBy>
  <cp:revision>2</cp:revision>
  <cp:lastPrinted>2025-10-01T06:28:00Z</cp:lastPrinted>
  <dcterms:created xsi:type="dcterms:W3CDTF">2025-10-01T06:39:00Z</dcterms:created>
  <dcterms:modified xsi:type="dcterms:W3CDTF">2025-10-01T06:39:00Z</dcterms:modified>
</cp:coreProperties>
</file>